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8F665" w14:textId="3DADA268" w:rsidR="00970406" w:rsidRDefault="005E1A31" w:rsidP="005E1A31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EELNÕU</w:t>
      </w:r>
    </w:p>
    <w:p w14:paraId="2637E916" w14:textId="698A8AF3" w:rsidR="005E1A31" w:rsidRDefault="00AF11E5" w:rsidP="005E1A31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E153EB">
        <w:rPr>
          <w:rFonts w:ascii="Times New Roman" w:hAnsi="Times New Roman" w:cs="Times New Roman"/>
          <w:sz w:val="24"/>
          <w:szCs w:val="24"/>
        </w:rPr>
        <w:t>3</w:t>
      </w:r>
      <w:r w:rsidR="005E1A31">
        <w:rPr>
          <w:rFonts w:ascii="Times New Roman" w:hAnsi="Times New Roman" w:cs="Times New Roman"/>
          <w:sz w:val="24"/>
          <w:szCs w:val="24"/>
        </w:rPr>
        <w:t>.</w:t>
      </w:r>
      <w:r w:rsidR="00BE4246">
        <w:rPr>
          <w:rFonts w:ascii="Times New Roman" w:hAnsi="Times New Roman" w:cs="Times New Roman"/>
          <w:sz w:val="24"/>
          <w:szCs w:val="24"/>
        </w:rPr>
        <w:t>0</w:t>
      </w:r>
      <w:r w:rsidR="00345A68">
        <w:rPr>
          <w:rFonts w:ascii="Times New Roman" w:hAnsi="Times New Roman" w:cs="Times New Roman"/>
          <w:sz w:val="24"/>
          <w:szCs w:val="24"/>
        </w:rPr>
        <w:t>2</w:t>
      </w:r>
      <w:r w:rsidR="005E1A31">
        <w:rPr>
          <w:rFonts w:ascii="Times New Roman" w:hAnsi="Times New Roman" w:cs="Times New Roman"/>
          <w:sz w:val="24"/>
          <w:szCs w:val="24"/>
        </w:rPr>
        <w:t>.202</w:t>
      </w:r>
      <w:r w:rsidR="00BE4246">
        <w:rPr>
          <w:rFonts w:ascii="Times New Roman" w:hAnsi="Times New Roman" w:cs="Times New Roman"/>
          <w:sz w:val="24"/>
          <w:szCs w:val="24"/>
        </w:rPr>
        <w:t>6</w:t>
      </w:r>
    </w:p>
    <w:p w14:paraId="4A5576DE" w14:textId="77777777" w:rsidR="005E1A31" w:rsidRDefault="005E1A31" w:rsidP="005E1A3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7B0E9E34" w14:textId="3840BAC1" w:rsidR="005E1A31" w:rsidRDefault="00BF0F0D" w:rsidP="00BF0F0D">
      <w:pPr>
        <w:pStyle w:val="Vahedeta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4D97A750">
        <w:rPr>
          <w:rFonts w:ascii="Times New Roman" w:hAnsi="Times New Roman" w:cs="Times New Roman"/>
          <w:b/>
          <w:bCs/>
          <w:sz w:val="32"/>
          <w:szCs w:val="32"/>
        </w:rPr>
        <w:t xml:space="preserve">Hädaolukorra seaduse </w:t>
      </w:r>
      <w:ins w:id="0" w:author="Merike Koppel - JUSTDIGI" w:date="2026-02-18T12:38:00Z">
        <w:r w:rsidR="6EAFE418" w:rsidRPr="4D97A750">
          <w:rPr>
            <w:rFonts w:ascii="Times New Roman" w:hAnsi="Times New Roman" w:cs="Times New Roman"/>
            <w:b/>
            <w:bCs/>
            <w:sz w:val="32"/>
            <w:szCs w:val="32"/>
          </w:rPr>
          <w:t xml:space="preserve">muutmise </w:t>
        </w:r>
      </w:ins>
      <w:r w:rsidRPr="4D97A750">
        <w:rPr>
          <w:rFonts w:ascii="Times New Roman" w:hAnsi="Times New Roman" w:cs="Times New Roman"/>
          <w:b/>
          <w:bCs/>
          <w:sz w:val="32"/>
          <w:szCs w:val="32"/>
        </w:rPr>
        <w:t>ja sellega seonduvalt teiste seaduste muutmise seadus</w:t>
      </w:r>
    </w:p>
    <w:p w14:paraId="5C7DABF5" w14:textId="77777777" w:rsidR="00BF0F0D" w:rsidRDefault="00BF0F0D" w:rsidP="005E1A3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F561F38" w14:textId="77777777" w:rsidR="00FC39EC" w:rsidRPr="00FC39EC" w:rsidRDefault="00FC39EC" w:rsidP="00FC39EC">
      <w:p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2"/>
          <w:kern w:val="0"/>
          <w:sz w:val="24"/>
          <w:szCs w:val="24"/>
          <w:lang w:eastAsia="et-EE"/>
          <w14:ligatures w14:val="none"/>
        </w:rPr>
      </w:pPr>
      <w:r w:rsidRPr="00FC39EC">
        <w:rPr>
          <w:rFonts w:ascii="Times New Roman" w:eastAsia="Times New Roman" w:hAnsi="Times New Roman" w:cs="Times New Roman"/>
          <w:b/>
          <w:bCs/>
          <w:spacing w:val="2"/>
          <w:kern w:val="0"/>
          <w:sz w:val="24"/>
          <w:szCs w:val="24"/>
          <w:lang w:eastAsia="et-EE"/>
          <w14:ligatures w14:val="none"/>
        </w:rPr>
        <w:t>§ 1. Hädaolukorra seaduse muutmine</w:t>
      </w:r>
    </w:p>
    <w:p w14:paraId="05F8829C" w14:textId="77777777" w:rsidR="00FC39EC" w:rsidRPr="00FC39EC" w:rsidRDefault="00FC39EC" w:rsidP="00FC39EC">
      <w:p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et-EE"/>
          <w14:ligatures w14:val="none"/>
        </w:rPr>
      </w:pPr>
    </w:p>
    <w:p w14:paraId="29B7574A" w14:textId="77777777" w:rsidR="00FC39EC" w:rsidRPr="00FC39EC" w:rsidRDefault="00FC39EC" w:rsidP="00FC39EC">
      <w:p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et-EE"/>
          <w14:ligatures w14:val="none"/>
        </w:rPr>
      </w:pPr>
      <w:r w:rsidRPr="00AF2CF9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et-EE"/>
          <w14:ligatures w14:val="none"/>
        </w:rPr>
        <w:t xml:space="preserve">Hädaolukorra seadust täiendatakse </w:t>
      </w:r>
      <w:r w:rsidRPr="00AF2CF9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§-</w:t>
      </w:r>
      <w:r w:rsidRPr="00AF2CF9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et-EE"/>
          <w14:ligatures w14:val="none"/>
        </w:rPr>
        <w:t>ga 14</w:t>
      </w:r>
      <w:r w:rsidRPr="00AF2CF9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vertAlign w:val="superscript"/>
          <w:lang w:eastAsia="et-EE"/>
          <w14:ligatures w14:val="none"/>
        </w:rPr>
        <w:t>1</w:t>
      </w:r>
      <w:r w:rsidRPr="00AF2CF9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et-EE"/>
          <w14:ligatures w14:val="none"/>
        </w:rPr>
        <w:t xml:space="preserve"> järgmises sõnastuses:</w:t>
      </w:r>
    </w:p>
    <w:p w14:paraId="799C89B2" w14:textId="721DFB84" w:rsidR="00FC39EC" w:rsidRPr="00FC39EC" w:rsidDel="00F91D2D" w:rsidRDefault="00FC39EC" w:rsidP="00FC39EC">
      <w:pPr>
        <w:pStyle w:val="Vahedeta"/>
        <w:jc w:val="both"/>
        <w:rPr>
          <w:del w:id="1" w:author="Aili Sandre - JUSTDIGI" w:date="2026-02-17T09:37:00Z" w16du:dateUtc="2026-02-17T07:37:00Z"/>
          <w:rFonts w:ascii="Times New Roman" w:hAnsi="Times New Roman" w:cs="Times New Roman"/>
          <w:sz w:val="24"/>
          <w:szCs w:val="24"/>
          <w:lang w:eastAsia="et-EE"/>
        </w:rPr>
      </w:pPr>
    </w:p>
    <w:p w14:paraId="055B6D60" w14:textId="49D19A00" w:rsidR="00FC39EC" w:rsidRPr="00FC39EC" w:rsidRDefault="00FC39EC" w:rsidP="00FC39EC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  <w:lang w:eastAsia="et-EE"/>
        </w:rPr>
      </w:pPr>
      <w:r w:rsidRPr="00FC39EC">
        <w:rPr>
          <w:rFonts w:ascii="Times New Roman" w:hAnsi="Times New Roman" w:cs="Times New Roman"/>
          <w:spacing w:val="2"/>
          <w:sz w:val="24"/>
          <w:szCs w:val="24"/>
          <w:lang w:eastAsia="et-EE"/>
        </w:rPr>
        <w:t>„</w:t>
      </w:r>
      <w:commentRangeStart w:id="2"/>
      <w:r w:rsidRPr="00FC39EC">
        <w:rPr>
          <w:rFonts w:ascii="Times New Roman" w:hAnsi="Times New Roman" w:cs="Times New Roman"/>
          <w:b/>
          <w:bCs/>
          <w:spacing w:val="2"/>
          <w:sz w:val="24"/>
          <w:szCs w:val="24"/>
          <w:lang w:eastAsia="et-EE"/>
        </w:rPr>
        <w:t>§ 14</w:t>
      </w:r>
      <w:r w:rsidRPr="00FC39EC">
        <w:rPr>
          <w:rFonts w:ascii="Times New Roman" w:hAnsi="Times New Roman" w:cs="Times New Roman"/>
          <w:b/>
          <w:bCs/>
          <w:spacing w:val="2"/>
          <w:sz w:val="24"/>
          <w:szCs w:val="24"/>
          <w:vertAlign w:val="superscript"/>
          <w:lang w:eastAsia="et-EE"/>
        </w:rPr>
        <w:t>1</w:t>
      </w:r>
      <w:commentRangeEnd w:id="2"/>
      <w:r w:rsidR="00A00E19">
        <w:rPr>
          <w:rStyle w:val="Kommentaariviide"/>
          <w:rFonts w:ascii="Times New Roman" w:hAnsi="Times New Roman"/>
          <w:kern w:val="0"/>
          <w14:ligatures w14:val="none"/>
        </w:rPr>
        <w:commentReference w:id="2"/>
      </w:r>
      <w:r w:rsidRPr="00FC39EC">
        <w:rPr>
          <w:rFonts w:ascii="Times New Roman" w:hAnsi="Times New Roman" w:cs="Times New Roman"/>
          <w:b/>
          <w:bCs/>
          <w:spacing w:val="2"/>
          <w:sz w:val="24"/>
          <w:szCs w:val="24"/>
          <w:lang w:eastAsia="et-EE"/>
        </w:rPr>
        <w:t xml:space="preserve">. </w:t>
      </w:r>
      <w:r w:rsidR="005F5E5B">
        <w:rPr>
          <w:rFonts w:ascii="Times New Roman" w:hAnsi="Times New Roman" w:cs="Times New Roman"/>
          <w:b/>
          <w:bCs/>
          <w:spacing w:val="2"/>
          <w:sz w:val="24"/>
          <w:szCs w:val="24"/>
          <w:lang w:eastAsia="et-EE"/>
        </w:rPr>
        <w:t>T</w:t>
      </w:r>
      <w:r w:rsidRPr="00FC39EC">
        <w:rPr>
          <w:rFonts w:ascii="Times New Roman" w:hAnsi="Times New Roman" w:cs="Times New Roman"/>
          <w:b/>
          <w:bCs/>
          <w:spacing w:val="2"/>
          <w:sz w:val="24"/>
          <w:szCs w:val="24"/>
          <w:lang w:eastAsia="et-EE"/>
        </w:rPr>
        <w:t>eabevahetus</w:t>
      </w:r>
      <w:r w:rsidR="005F5E5B">
        <w:rPr>
          <w:rFonts w:ascii="Times New Roman" w:hAnsi="Times New Roman" w:cs="Times New Roman"/>
          <w:b/>
          <w:bCs/>
          <w:spacing w:val="2"/>
          <w:sz w:val="24"/>
          <w:szCs w:val="24"/>
          <w:lang w:eastAsia="et-EE"/>
        </w:rPr>
        <w:t>e kesk</w:t>
      </w:r>
      <w:r w:rsidRPr="00FC39EC">
        <w:rPr>
          <w:rFonts w:ascii="Times New Roman" w:hAnsi="Times New Roman" w:cs="Times New Roman"/>
          <w:b/>
          <w:bCs/>
          <w:spacing w:val="2"/>
          <w:sz w:val="24"/>
          <w:szCs w:val="24"/>
          <w:lang w:eastAsia="et-EE"/>
        </w:rPr>
        <w:t>asutus ja</w:t>
      </w:r>
      <w:r w:rsidR="002E0A8B">
        <w:rPr>
          <w:rFonts w:ascii="Times New Roman" w:hAnsi="Times New Roman" w:cs="Times New Roman"/>
          <w:b/>
          <w:bCs/>
          <w:spacing w:val="2"/>
          <w:sz w:val="24"/>
          <w:szCs w:val="24"/>
          <w:lang w:eastAsia="et-EE"/>
        </w:rPr>
        <w:t xml:space="preserve"> riiklik</w:t>
      </w:r>
      <w:r w:rsidRPr="00FC39EC">
        <w:rPr>
          <w:rFonts w:ascii="Times New Roman" w:hAnsi="Times New Roman" w:cs="Times New Roman"/>
          <w:b/>
          <w:bCs/>
          <w:spacing w:val="2"/>
          <w:sz w:val="24"/>
          <w:szCs w:val="24"/>
          <w:lang w:eastAsia="et-EE"/>
        </w:rPr>
        <w:t xml:space="preserve"> üht</w:t>
      </w:r>
      <w:r w:rsidR="002E0A8B">
        <w:rPr>
          <w:rFonts w:ascii="Times New Roman" w:hAnsi="Times New Roman" w:cs="Times New Roman"/>
          <w:b/>
          <w:bCs/>
          <w:spacing w:val="2"/>
          <w:sz w:val="24"/>
          <w:szCs w:val="24"/>
          <w:lang w:eastAsia="et-EE"/>
        </w:rPr>
        <w:t>n</w:t>
      </w:r>
      <w:r w:rsidRPr="00FC39EC">
        <w:rPr>
          <w:rFonts w:ascii="Times New Roman" w:hAnsi="Times New Roman" w:cs="Times New Roman"/>
          <w:b/>
          <w:bCs/>
          <w:spacing w:val="2"/>
          <w:sz w:val="24"/>
          <w:szCs w:val="24"/>
          <w:lang w:eastAsia="et-EE"/>
        </w:rPr>
        <w:t>e kontaktpunkt</w:t>
      </w:r>
    </w:p>
    <w:p w14:paraId="1F7FAB28" w14:textId="77777777" w:rsidR="00FC39EC" w:rsidRPr="00FC39EC" w:rsidRDefault="00FC39EC" w:rsidP="00FC39EC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</w:p>
    <w:p w14:paraId="010C8B0F" w14:textId="64BFB266" w:rsidR="00A93683" w:rsidRDefault="00A93683" w:rsidP="00FC39E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FC39EC">
        <w:rPr>
          <w:rFonts w:ascii="Times New Roman" w:hAnsi="Times New Roman" w:cs="Times New Roman"/>
          <w:sz w:val="24"/>
          <w:szCs w:val="24"/>
        </w:rPr>
        <w:t xml:space="preserve">(1) </w:t>
      </w:r>
      <w:r w:rsidR="00646F0C">
        <w:rPr>
          <w:rFonts w:ascii="Times New Roman" w:hAnsi="Times New Roman" w:cs="Times New Roman"/>
          <w:sz w:val="24"/>
          <w:szCs w:val="24"/>
        </w:rPr>
        <w:t xml:space="preserve">Teabevahetuse keskasutuse ja riikliku ühtse kontaktpunkti </w:t>
      </w:r>
      <w:r w:rsidR="007A7904">
        <w:rPr>
          <w:rFonts w:ascii="Times New Roman" w:hAnsi="Times New Roman" w:cs="Times New Roman"/>
          <w:sz w:val="24"/>
          <w:szCs w:val="24"/>
        </w:rPr>
        <w:t xml:space="preserve">ülesandeid </w:t>
      </w:r>
      <w:r w:rsidRPr="00D525DF">
        <w:rPr>
          <w:rFonts w:ascii="Times New Roman" w:hAnsi="Times New Roman" w:cs="Times New Roman"/>
          <w:sz w:val="24"/>
          <w:szCs w:val="24"/>
        </w:rPr>
        <w:t>Euroopa Parlamendi ja nõukogu määruse (EL) 2024/2747, millega luuakse siseturu hädaolukorra ja vastupanuvõimega seotud meetmete raamistik ning muudetakse nõukogu määrust (EÜ) nr</w:t>
      </w:r>
      <w:r w:rsidR="00C668E4">
        <w:rPr>
          <w:rFonts w:ascii="Times New Roman" w:hAnsi="Times New Roman" w:cs="Times New Roman"/>
          <w:sz w:val="24"/>
          <w:szCs w:val="24"/>
        </w:rPr>
        <w:t> </w:t>
      </w:r>
      <w:r w:rsidRPr="00D525DF">
        <w:rPr>
          <w:rFonts w:ascii="Times New Roman" w:hAnsi="Times New Roman" w:cs="Times New Roman"/>
          <w:sz w:val="24"/>
          <w:szCs w:val="24"/>
        </w:rPr>
        <w:t>2679/98 (siseturu hädaolukorra ja vastupanuvõime määrus) (ELT L, 2024/2747, 08.11.2024)</w:t>
      </w:r>
      <w:r>
        <w:rPr>
          <w:rFonts w:ascii="Times New Roman" w:hAnsi="Times New Roman" w:cs="Times New Roman"/>
          <w:sz w:val="24"/>
          <w:szCs w:val="24"/>
        </w:rPr>
        <w:t xml:space="preserve">, artikli 8 lõike 1 ja artikli 24 lõike 1 </w:t>
      </w:r>
      <w:r w:rsidR="00583FA1">
        <w:rPr>
          <w:rFonts w:ascii="Times New Roman" w:hAnsi="Times New Roman" w:cs="Times New Roman"/>
          <w:sz w:val="24"/>
          <w:szCs w:val="24"/>
        </w:rPr>
        <w:t>tähenduses</w:t>
      </w:r>
      <w:r>
        <w:rPr>
          <w:rFonts w:ascii="Times New Roman" w:hAnsi="Times New Roman" w:cs="Times New Roman"/>
          <w:sz w:val="24"/>
          <w:szCs w:val="24"/>
        </w:rPr>
        <w:t xml:space="preserve"> täidab Majandus- ja Kommunikatsiooniministeerium.</w:t>
      </w:r>
    </w:p>
    <w:p w14:paraId="6FCEFC1E" w14:textId="77777777" w:rsidR="00A93683" w:rsidRDefault="00A93683" w:rsidP="00FC39E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45B62F2" w14:textId="63611A43" w:rsidR="003B6EC3" w:rsidRPr="002C47BD" w:rsidRDefault="003B6EC3" w:rsidP="00FC39E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208307942"/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1F6BB7" w:rsidRPr="001F6BB7">
        <w:rPr>
          <w:rFonts w:ascii="Times New Roman" w:hAnsi="Times New Roman" w:cs="Times New Roman"/>
          <w:sz w:val="24"/>
          <w:szCs w:val="24"/>
        </w:rPr>
        <w:t>Majandus- ja Kommunikatsiooniministeerium</w:t>
      </w:r>
      <w:r w:rsidR="001F6BB7">
        <w:rPr>
          <w:rFonts w:ascii="Times New Roman" w:hAnsi="Times New Roman" w:cs="Times New Roman"/>
          <w:sz w:val="24"/>
          <w:szCs w:val="24"/>
        </w:rPr>
        <w:t xml:space="preserve"> võib </w:t>
      </w:r>
      <w:r w:rsidR="00526899">
        <w:rPr>
          <w:rFonts w:ascii="Times New Roman" w:hAnsi="Times New Roman" w:cs="Times New Roman"/>
          <w:sz w:val="24"/>
          <w:szCs w:val="24"/>
        </w:rPr>
        <w:t xml:space="preserve">käesoleva paragrahvi lõikes 1 </w:t>
      </w:r>
      <w:r w:rsidR="002C2136">
        <w:rPr>
          <w:rFonts w:ascii="Times New Roman" w:hAnsi="Times New Roman" w:cs="Times New Roman"/>
          <w:sz w:val="24"/>
          <w:szCs w:val="24"/>
        </w:rPr>
        <w:t xml:space="preserve">nimetatud ülesannete täitmiseks sõlmida </w:t>
      </w:r>
      <w:r w:rsidR="00FF419B">
        <w:rPr>
          <w:rFonts w:ascii="Times New Roman" w:hAnsi="Times New Roman" w:cs="Times New Roman"/>
          <w:sz w:val="24"/>
          <w:szCs w:val="24"/>
        </w:rPr>
        <w:t xml:space="preserve">käesoleva seaduse </w:t>
      </w:r>
      <w:r w:rsidR="002C47BD">
        <w:rPr>
          <w:rFonts w:ascii="Times New Roman" w:hAnsi="Times New Roman" w:cs="Times New Roman"/>
          <w:sz w:val="24"/>
          <w:szCs w:val="24"/>
        </w:rPr>
        <w:t>§ 18</w:t>
      </w:r>
      <w:r w:rsidR="002C47B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2C47BD">
        <w:rPr>
          <w:rFonts w:ascii="Times New Roman" w:hAnsi="Times New Roman" w:cs="Times New Roman"/>
          <w:sz w:val="24"/>
          <w:szCs w:val="24"/>
        </w:rPr>
        <w:t xml:space="preserve"> lõikes 1 nimetatud</w:t>
      </w:r>
      <w:r w:rsidR="00F43C2D">
        <w:rPr>
          <w:rFonts w:ascii="Times New Roman" w:hAnsi="Times New Roman" w:cs="Times New Roman"/>
          <w:sz w:val="24"/>
          <w:szCs w:val="24"/>
        </w:rPr>
        <w:t xml:space="preserve"> riigi äriühinguga </w:t>
      </w:r>
      <w:r w:rsidR="00F43C2D" w:rsidRPr="00F43C2D">
        <w:rPr>
          <w:rFonts w:ascii="Times New Roman" w:hAnsi="Times New Roman" w:cs="Times New Roman"/>
          <w:sz w:val="24"/>
          <w:szCs w:val="24"/>
        </w:rPr>
        <w:t>halduslepingu, mille sõlmimisele ei kohaldata halduskoostöö seaduse §-e 6 ja 14</w:t>
      </w:r>
      <w:r w:rsidR="00F43C2D">
        <w:rPr>
          <w:rFonts w:ascii="Times New Roman" w:hAnsi="Times New Roman" w:cs="Times New Roman"/>
          <w:sz w:val="24"/>
          <w:szCs w:val="24"/>
        </w:rPr>
        <w:t>.</w:t>
      </w:r>
    </w:p>
    <w:p w14:paraId="74D41687" w14:textId="77777777" w:rsidR="003B6EC3" w:rsidRDefault="003B6EC3" w:rsidP="00FC39E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C0DA31A" w14:textId="21DAB91E" w:rsidR="00744184" w:rsidRDefault="00744184" w:rsidP="00FC39E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3B6EC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AA7D94">
        <w:rPr>
          <w:rFonts w:ascii="Times New Roman" w:hAnsi="Times New Roman" w:cs="Times New Roman"/>
          <w:sz w:val="24"/>
          <w:szCs w:val="24"/>
        </w:rPr>
        <w:t>Haldusj</w:t>
      </w:r>
      <w:r w:rsidR="003B6EC3" w:rsidRPr="003B6EC3">
        <w:rPr>
          <w:rFonts w:ascii="Times New Roman" w:hAnsi="Times New Roman" w:cs="Times New Roman"/>
          <w:sz w:val="24"/>
          <w:szCs w:val="24"/>
        </w:rPr>
        <w:t xml:space="preserve">ärelevalvet käesoleva paragrahvi lõikes </w:t>
      </w:r>
      <w:r w:rsidR="00AA1221">
        <w:rPr>
          <w:rFonts w:ascii="Times New Roman" w:hAnsi="Times New Roman" w:cs="Times New Roman"/>
          <w:sz w:val="24"/>
          <w:szCs w:val="24"/>
        </w:rPr>
        <w:t>2</w:t>
      </w:r>
      <w:r w:rsidR="003B6EC3" w:rsidRPr="003B6EC3">
        <w:rPr>
          <w:rFonts w:ascii="Times New Roman" w:hAnsi="Times New Roman" w:cs="Times New Roman"/>
          <w:sz w:val="24"/>
          <w:szCs w:val="24"/>
        </w:rPr>
        <w:t xml:space="preserve"> nimetatud halduslepingu täitmise üle teostab </w:t>
      </w:r>
      <w:r w:rsidR="00745131" w:rsidRPr="00745131">
        <w:rPr>
          <w:rFonts w:ascii="Times New Roman" w:hAnsi="Times New Roman" w:cs="Times New Roman"/>
          <w:sz w:val="24"/>
          <w:szCs w:val="24"/>
        </w:rPr>
        <w:t>Majandus- ja Kommunikatsiooniministeerium</w:t>
      </w:r>
      <w:r w:rsidR="00745131">
        <w:rPr>
          <w:rFonts w:ascii="Times New Roman" w:hAnsi="Times New Roman" w:cs="Times New Roman"/>
          <w:sz w:val="24"/>
          <w:szCs w:val="24"/>
        </w:rPr>
        <w:t>.</w:t>
      </w:r>
    </w:p>
    <w:p w14:paraId="2240A718" w14:textId="77777777" w:rsidR="00F878C9" w:rsidRDefault="00F878C9" w:rsidP="00FC39E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49377040" w14:textId="39F023DC" w:rsidR="009B6096" w:rsidRDefault="00F878C9" w:rsidP="00FC39E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3B6EC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F878C9">
        <w:rPr>
          <w:rFonts w:ascii="Times New Roman" w:hAnsi="Times New Roman" w:cs="Times New Roman"/>
          <w:sz w:val="24"/>
          <w:szCs w:val="24"/>
        </w:rPr>
        <w:t xml:space="preserve">Kui </w:t>
      </w:r>
      <w:r w:rsidR="00AA1221" w:rsidRPr="003B6EC3">
        <w:rPr>
          <w:rFonts w:ascii="Times New Roman" w:hAnsi="Times New Roman" w:cs="Times New Roman"/>
          <w:sz w:val="24"/>
          <w:szCs w:val="24"/>
        </w:rPr>
        <w:t xml:space="preserve">käesoleva paragrahvi lõikes </w:t>
      </w:r>
      <w:r w:rsidR="00AA1221">
        <w:rPr>
          <w:rFonts w:ascii="Times New Roman" w:hAnsi="Times New Roman" w:cs="Times New Roman"/>
          <w:sz w:val="24"/>
          <w:szCs w:val="24"/>
        </w:rPr>
        <w:t>2</w:t>
      </w:r>
      <w:r w:rsidR="00AA1221" w:rsidRPr="003B6EC3">
        <w:rPr>
          <w:rFonts w:ascii="Times New Roman" w:hAnsi="Times New Roman" w:cs="Times New Roman"/>
          <w:sz w:val="24"/>
          <w:szCs w:val="24"/>
        </w:rPr>
        <w:t xml:space="preserve"> nimetatud </w:t>
      </w:r>
      <w:r w:rsidRPr="00F878C9">
        <w:rPr>
          <w:rFonts w:ascii="Times New Roman" w:hAnsi="Times New Roman" w:cs="Times New Roman"/>
          <w:sz w:val="24"/>
          <w:szCs w:val="24"/>
        </w:rPr>
        <w:t xml:space="preserve">haldusleping lõpetatakse ühepoolselt või esineb muu põhjus, mis takistab </w:t>
      </w:r>
      <w:r>
        <w:rPr>
          <w:rFonts w:ascii="Times New Roman" w:hAnsi="Times New Roman" w:cs="Times New Roman"/>
          <w:sz w:val="24"/>
          <w:szCs w:val="24"/>
        </w:rPr>
        <w:t>haldus</w:t>
      </w:r>
      <w:r w:rsidRPr="00F878C9">
        <w:rPr>
          <w:rFonts w:ascii="Times New Roman" w:hAnsi="Times New Roman" w:cs="Times New Roman"/>
          <w:sz w:val="24"/>
          <w:szCs w:val="24"/>
        </w:rPr>
        <w:t xml:space="preserve">lepingus nimetatud haldusülesande täitmist, korraldab haldusülesande edasise täitmise </w:t>
      </w:r>
      <w:bookmarkStart w:id="4" w:name="_Hlk207970504"/>
      <w:r w:rsidR="008715AF" w:rsidRPr="008715AF">
        <w:rPr>
          <w:rFonts w:ascii="Times New Roman" w:hAnsi="Times New Roman" w:cs="Times New Roman"/>
          <w:sz w:val="24"/>
          <w:szCs w:val="24"/>
        </w:rPr>
        <w:t>Majandus- ja Kommunikatsiooniministeerium</w:t>
      </w:r>
      <w:bookmarkEnd w:id="4"/>
      <w:r w:rsidRPr="00F878C9">
        <w:rPr>
          <w:rFonts w:ascii="Times New Roman" w:hAnsi="Times New Roman" w:cs="Times New Roman"/>
          <w:sz w:val="24"/>
          <w:szCs w:val="24"/>
        </w:rPr>
        <w:t>.</w:t>
      </w:r>
      <w:bookmarkEnd w:id="3"/>
    </w:p>
    <w:p w14:paraId="378A29F1" w14:textId="77777777" w:rsidR="005E1A31" w:rsidRDefault="005E1A31" w:rsidP="00FC39E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4CFED252" w14:textId="0DAFE449" w:rsidR="004F19A6" w:rsidRDefault="004F19A6" w:rsidP="00FC39E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111E38">
        <w:rPr>
          <w:rFonts w:ascii="Times New Roman" w:hAnsi="Times New Roman" w:cs="Times New Roman"/>
          <w:sz w:val="24"/>
          <w:szCs w:val="24"/>
        </w:rPr>
        <w:t xml:space="preserve">(5) Majandus- ja Kommunikatsiooniministeeriumil </w:t>
      </w:r>
      <w:r w:rsidR="00023E4A" w:rsidRPr="00111E38">
        <w:rPr>
          <w:rFonts w:ascii="Times New Roman" w:hAnsi="Times New Roman" w:cs="Times New Roman"/>
          <w:sz w:val="24"/>
          <w:szCs w:val="24"/>
        </w:rPr>
        <w:t>või käesoleva paragrahvi lõike</w:t>
      </w:r>
      <w:r w:rsidR="00DE6270">
        <w:rPr>
          <w:rFonts w:ascii="Times New Roman" w:hAnsi="Times New Roman" w:cs="Times New Roman"/>
          <w:sz w:val="24"/>
          <w:szCs w:val="24"/>
        </w:rPr>
        <w:t>s</w:t>
      </w:r>
      <w:r w:rsidR="00023E4A" w:rsidRPr="00111E38">
        <w:rPr>
          <w:rFonts w:ascii="Times New Roman" w:hAnsi="Times New Roman" w:cs="Times New Roman"/>
          <w:sz w:val="24"/>
          <w:szCs w:val="24"/>
        </w:rPr>
        <w:t xml:space="preserve"> 2</w:t>
      </w:r>
      <w:r w:rsidR="00DE6270">
        <w:rPr>
          <w:rFonts w:ascii="Times New Roman" w:hAnsi="Times New Roman" w:cs="Times New Roman"/>
          <w:sz w:val="24"/>
          <w:szCs w:val="24"/>
        </w:rPr>
        <w:t xml:space="preserve"> nimetatud</w:t>
      </w:r>
      <w:del w:id="5" w:author="Aili Sandre - JUSTDIGI" w:date="2026-02-17T09:40:00Z" w16du:dateUtc="2026-02-17T07:40:00Z">
        <w:r w:rsidR="00023E4A" w:rsidRPr="00111E38" w:rsidDel="00EE049E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93789E" w:rsidRPr="00111E38">
        <w:rPr>
          <w:rFonts w:ascii="Times New Roman" w:hAnsi="Times New Roman" w:cs="Times New Roman"/>
          <w:sz w:val="24"/>
          <w:szCs w:val="24"/>
        </w:rPr>
        <w:t xml:space="preserve"> halduslepingu</w:t>
      </w:r>
      <w:r w:rsidR="0018780F" w:rsidRPr="00111E38">
        <w:rPr>
          <w:rFonts w:ascii="Times New Roman" w:hAnsi="Times New Roman" w:cs="Times New Roman"/>
          <w:sz w:val="24"/>
          <w:szCs w:val="24"/>
        </w:rPr>
        <w:t xml:space="preserve"> alusel ülesandeid täit</w:t>
      </w:r>
      <w:r w:rsidR="00286D48" w:rsidRPr="00111E38">
        <w:rPr>
          <w:rFonts w:ascii="Times New Roman" w:hAnsi="Times New Roman" w:cs="Times New Roman"/>
          <w:sz w:val="24"/>
          <w:szCs w:val="24"/>
        </w:rPr>
        <w:t>val</w:t>
      </w:r>
      <w:r w:rsidR="0018780F" w:rsidRPr="00111E38">
        <w:rPr>
          <w:rFonts w:ascii="Times New Roman" w:hAnsi="Times New Roman" w:cs="Times New Roman"/>
          <w:sz w:val="24"/>
          <w:szCs w:val="24"/>
        </w:rPr>
        <w:t xml:space="preserve"> riigi äriühingul on </w:t>
      </w:r>
      <w:r w:rsidR="00DA0089" w:rsidRPr="00111E38">
        <w:rPr>
          <w:rFonts w:ascii="Times New Roman" w:hAnsi="Times New Roman" w:cs="Times New Roman"/>
          <w:sz w:val="24"/>
          <w:szCs w:val="24"/>
        </w:rPr>
        <w:t>Euroopa Parlamendi ja nõukogu määruse (EL) 2024/2747</w:t>
      </w:r>
      <w:r w:rsidR="00AD5022">
        <w:rPr>
          <w:rFonts w:ascii="Times New Roman" w:hAnsi="Times New Roman" w:cs="Times New Roman"/>
          <w:sz w:val="24"/>
          <w:szCs w:val="24"/>
        </w:rPr>
        <w:t xml:space="preserve"> artikli 8 lõike 3 </w:t>
      </w:r>
      <w:r w:rsidR="00E86693">
        <w:rPr>
          <w:rFonts w:ascii="Times New Roman" w:hAnsi="Times New Roman" w:cs="Times New Roman"/>
          <w:sz w:val="24"/>
          <w:szCs w:val="24"/>
        </w:rPr>
        <w:t xml:space="preserve">kohaselt õigus saada </w:t>
      </w:r>
      <w:r w:rsidR="00E86693" w:rsidRPr="00111E38">
        <w:rPr>
          <w:rFonts w:ascii="Times New Roman" w:hAnsi="Times New Roman" w:cs="Times New Roman"/>
          <w:sz w:val="24"/>
          <w:szCs w:val="24"/>
        </w:rPr>
        <w:t>Euroopa Parlamendi ja nõukogu määruse</w:t>
      </w:r>
      <w:r w:rsidR="00E86693">
        <w:rPr>
          <w:rFonts w:ascii="Times New Roman" w:hAnsi="Times New Roman" w:cs="Times New Roman"/>
          <w:sz w:val="24"/>
          <w:szCs w:val="24"/>
        </w:rPr>
        <w:t>s</w:t>
      </w:r>
      <w:r w:rsidR="00E86693" w:rsidRPr="00111E38">
        <w:rPr>
          <w:rFonts w:ascii="Times New Roman" w:hAnsi="Times New Roman" w:cs="Times New Roman"/>
          <w:sz w:val="24"/>
          <w:szCs w:val="24"/>
        </w:rPr>
        <w:t xml:space="preserve"> (EL) 2024/2747</w:t>
      </w:r>
      <w:r w:rsidR="00E86693">
        <w:rPr>
          <w:rFonts w:ascii="Times New Roman" w:hAnsi="Times New Roman" w:cs="Times New Roman"/>
          <w:sz w:val="24"/>
          <w:szCs w:val="24"/>
        </w:rPr>
        <w:t xml:space="preserve"> </w:t>
      </w:r>
      <w:r w:rsidR="00215A79" w:rsidRPr="00111E38">
        <w:rPr>
          <w:rFonts w:ascii="Times New Roman" w:hAnsi="Times New Roman" w:cs="Times New Roman"/>
          <w:sz w:val="24"/>
          <w:szCs w:val="24"/>
        </w:rPr>
        <w:t xml:space="preserve">sätestatud ülesannete täitmiseks </w:t>
      </w:r>
      <w:r w:rsidR="006E6BAB" w:rsidRPr="00111E38">
        <w:rPr>
          <w:rFonts w:ascii="Times New Roman" w:hAnsi="Times New Roman" w:cs="Times New Roman"/>
          <w:sz w:val="24"/>
          <w:szCs w:val="24"/>
        </w:rPr>
        <w:t>teavet</w:t>
      </w:r>
      <w:r w:rsidR="00C67570" w:rsidRPr="00111E38">
        <w:rPr>
          <w:rFonts w:ascii="Times New Roman" w:hAnsi="Times New Roman" w:cs="Times New Roman"/>
          <w:sz w:val="24"/>
          <w:szCs w:val="24"/>
        </w:rPr>
        <w:t xml:space="preserve"> </w:t>
      </w:r>
      <w:r w:rsidR="00E030C9" w:rsidRPr="00E030C9">
        <w:rPr>
          <w:rFonts w:ascii="Times New Roman" w:hAnsi="Times New Roman" w:cs="Times New Roman"/>
          <w:sz w:val="24"/>
          <w:szCs w:val="24"/>
        </w:rPr>
        <w:t>valitsusasutus</w:t>
      </w:r>
      <w:r w:rsidR="000C7206">
        <w:rPr>
          <w:rFonts w:ascii="Times New Roman" w:hAnsi="Times New Roman" w:cs="Times New Roman"/>
          <w:sz w:val="24"/>
          <w:szCs w:val="24"/>
        </w:rPr>
        <w:t>tel</w:t>
      </w:r>
      <w:r w:rsidR="009079DB">
        <w:rPr>
          <w:rFonts w:ascii="Times New Roman" w:hAnsi="Times New Roman" w:cs="Times New Roman"/>
          <w:sz w:val="24"/>
          <w:szCs w:val="24"/>
        </w:rPr>
        <w:t>t</w:t>
      </w:r>
      <w:ins w:id="6" w:author="Aili Sandre - JUSTDIGI" w:date="2026-02-17T09:41:00Z" w16du:dateUtc="2026-02-17T07:41:00Z">
        <w:r w:rsidR="00EE049E">
          <w:rPr>
            <w:rFonts w:ascii="Times New Roman" w:hAnsi="Times New Roman" w:cs="Times New Roman"/>
            <w:sz w:val="24"/>
            <w:szCs w:val="24"/>
          </w:rPr>
          <w:t xml:space="preserve"> ja nende</w:t>
        </w:r>
      </w:ins>
      <w:del w:id="7" w:author="Aili Sandre - JUSTDIGI" w:date="2026-02-17T09:41:00Z" w16du:dateUtc="2026-02-17T07:41:00Z">
        <w:r w:rsidR="000C7206" w:rsidDel="00EE049E">
          <w:rPr>
            <w:rFonts w:ascii="Times New Roman" w:hAnsi="Times New Roman" w:cs="Times New Roman"/>
            <w:sz w:val="24"/>
            <w:szCs w:val="24"/>
          </w:rPr>
          <w:delText>,</w:delText>
        </w:r>
        <w:r w:rsidR="00E030C9" w:rsidRPr="00E030C9" w:rsidDel="00EE049E">
          <w:rPr>
            <w:rFonts w:ascii="Times New Roman" w:hAnsi="Times New Roman" w:cs="Times New Roman"/>
            <w:sz w:val="24"/>
            <w:szCs w:val="24"/>
          </w:rPr>
          <w:delText xml:space="preserve"> valitsusasutuse</w:delText>
        </w:r>
      </w:del>
      <w:r w:rsidR="00E030C9" w:rsidRPr="00E030C9">
        <w:rPr>
          <w:rFonts w:ascii="Times New Roman" w:hAnsi="Times New Roman" w:cs="Times New Roman"/>
          <w:sz w:val="24"/>
          <w:szCs w:val="24"/>
        </w:rPr>
        <w:t xml:space="preserve"> hallatav</w:t>
      </w:r>
      <w:r w:rsidR="000C7206">
        <w:rPr>
          <w:rFonts w:ascii="Times New Roman" w:hAnsi="Times New Roman" w:cs="Times New Roman"/>
          <w:sz w:val="24"/>
          <w:szCs w:val="24"/>
        </w:rPr>
        <w:t>atelt</w:t>
      </w:r>
      <w:r w:rsidR="00E030C9" w:rsidRPr="00E030C9">
        <w:rPr>
          <w:rFonts w:ascii="Times New Roman" w:hAnsi="Times New Roman" w:cs="Times New Roman"/>
          <w:sz w:val="24"/>
          <w:szCs w:val="24"/>
        </w:rPr>
        <w:t xml:space="preserve"> riigiasutus</w:t>
      </w:r>
      <w:r w:rsidR="000C7206">
        <w:rPr>
          <w:rFonts w:ascii="Times New Roman" w:hAnsi="Times New Roman" w:cs="Times New Roman"/>
          <w:sz w:val="24"/>
          <w:szCs w:val="24"/>
        </w:rPr>
        <w:t>telt</w:t>
      </w:r>
      <w:ins w:id="8" w:author="Aili Sandre - JUSTDIGI" w:date="2026-02-17T09:41:00Z" w16du:dateUtc="2026-02-17T07:41:00Z">
        <w:r w:rsidR="00EE049E">
          <w:rPr>
            <w:rFonts w:ascii="Times New Roman" w:hAnsi="Times New Roman" w:cs="Times New Roman"/>
            <w:sz w:val="24"/>
            <w:szCs w:val="24"/>
          </w:rPr>
          <w:t xml:space="preserve"> ning</w:t>
        </w:r>
      </w:ins>
      <w:del w:id="9" w:author="Aili Sandre - JUSTDIGI" w:date="2026-02-17T09:41:00Z" w16du:dateUtc="2026-02-17T07:41:00Z">
        <w:r w:rsidR="000C7206" w:rsidDel="00EE049E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="00D42293" w:rsidDel="00EE049E">
          <w:rPr>
            <w:rFonts w:ascii="Times New Roman" w:hAnsi="Times New Roman" w:cs="Times New Roman"/>
            <w:sz w:val="24"/>
            <w:szCs w:val="24"/>
          </w:rPr>
          <w:delText>ja</w:delText>
        </w:r>
      </w:del>
      <w:r w:rsidR="00D42293">
        <w:rPr>
          <w:rFonts w:ascii="Times New Roman" w:hAnsi="Times New Roman" w:cs="Times New Roman"/>
          <w:sz w:val="24"/>
          <w:szCs w:val="24"/>
        </w:rPr>
        <w:t xml:space="preserve"> riigi</w:t>
      </w:r>
      <w:r w:rsidR="00E90C89">
        <w:rPr>
          <w:rFonts w:ascii="Times New Roman" w:hAnsi="Times New Roman" w:cs="Times New Roman"/>
          <w:sz w:val="24"/>
          <w:szCs w:val="24"/>
        </w:rPr>
        <w:t xml:space="preserve"> infosüsteemi kuuluvatest</w:t>
      </w:r>
      <w:r w:rsidR="003428F7" w:rsidRPr="00111E38">
        <w:rPr>
          <w:rFonts w:ascii="Times New Roman" w:hAnsi="Times New Roman" w:cs="Times New Roman"/>
          <w:sz w:val="24"/>
          <w:szCs w:val="24"/>
        </w:rPr>
        <w:t xml:space="preserve"> </w:t>
      </w:r>
      <w:r w:rsidR="00960420" w:rsidRPr="00111E38">
        <w:rPr>
          <w:rFonts w:ascii="Times New Roman" w:hAnsi="Times New Roman" w:cs="Times New Roman"/>
          <w:sz w:val="24"/>
          <w:szCs w:val="24"/>
        </w:rPr>
        <w:t>andmekogudest</w:t>
      </w:r>
      <w:r w:rsidR="00ED3AD9" w:rsidRPr="00111E38">
        <w:rPr>
          <w:rFonts w:ascii="Times New Roman" w:hAnsi="Times New Roman" w:cs="Times New Roman"/>
          <w:sz w:val="24"/>
          <w:szCs w:val="24"/>
        </w:rPr>
        <w:t>.</w:t>
      </w:r>
      <w:r w:rsidR="009F3955">
        <w:rPr>
          <w:rFonts w:ascii="Times New Roman" w:hAnsi="Times New Roman" w:cs="Times New Roman"/>
          <w:sz w:val="24"/>
          <w:szCs w:val="24"/>
        </w:rPr>
        <w:t>“.</w:t>
      </w:r>
    </w:p>
    <w:p w14:paraId="2689BDCB" w14:textId="77777777" w:rsidR="00072149" w:rsidRPr="00877625" w:rsidRDefault="00072149" w:rsidP="00FC39EC">
      <w:pPr>
        <w:pStyle w:val="Vahedeta"/>
        <w:jc w:val="both"/>
        <w:rPr>
          <w:rFonts w:ascii="Times New Roman" w:hAnsi="Times New Roman" w:cs="Times New Roman"/>
          <w:color w:val="156082" w:themeColor="accent1"/>
          <w:sz w:val="24"/>
          <w:szCs w:val="24"/>
        </w:rPr>
      </w:pPr>
    </w:p>
    <w:p w14:paraId="42991DB0" w14:textId="48952B7F" w:rsidR="008F0AEA" w:rsidRPr="005159FD" w:rsidRDefault="001112B3" w:rsidP="00FC39EC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59FD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C35EE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5159FD">
        <w:rPr>
          <w:rFonts w:ascii="Times New Roman" w:hAnsi="Times New Roman" w:cs="Times New Roman"/>
          <w:b/>
          <w:bCs/>
          <w:sz w:val="24"/>
          <w:szCs w:val="24"/>
        </w:rPr>
        <w:t>. Halduskoostöö seaduse muutmine</w:t>
      </w:r>
    </w:p>
    <w:p w14:paraId="302FBA78" w14:textId="77777777" w:rsidR="001112B3" w:rsidRPr="005159FD" w:rsidRDefault="001112B3" w:rsidP="00FC39E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E3E9B93" w14:textId="550C121B" w:rsidR="001112B3" w:rsidRPr="005159FD" w:rsidRDefault="001112B3" w:rsidP="00FC39E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5159FD">
        <w:rPr>
          <w:rFonts w:ascii="Times New Roman" w:hAnsi="Times New Roman" w:cs="Times New Roman"/>
          <w:sz w:val="24"/>
          <w:szCs w:val="24"/>
        </w:rPr>
        <w:t xml:space="preserve">Halduskoostöö seaduse § </w:t>
      </w:r>
      <w:r w:rsidR="00FC721D" w:rsidRPr="005159FD">
        <w:rPr>
          <w:rFonts w:ascii="Times New Roman" w:hAnsi="Times New Roman" w:cs="Times New Roman"/>
          <w:sz w:val="24"/>
          <w:szCs w:val="24"/>
        </w:rPr>
        <w:t>13 lõiget 1</w:t>
      </w:r>
      <w:r w:rsidR="00FC721D" w:rsidRPr="005159F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FC721D" w:rsidRPr="005159FD">
        <w:rPr>
          <w:rFonts w:ascii="Times New Roman" w:hAnsi="Times New Roman" w:cs="Times New Roman"/>
          <w:sz w:val="24"/>
          <w:szCs w:val="24"/>
        </w:rPr>
        <w:t xml:space="preserve"> täiendatakse punktiga </w:t>
      </w:r>
      <w:r w:rsidR="00016E72" w:rsidRPr="005159FD">
        <w:rPr>
          <w:rFonts w:ascii="Times New Roman" w:hAnsi="Times New Roman" w:cs="Times New Roman"/>
          <w:sz w:val="24"/>
          <w:szCs w:val="24"/>
        </w:rPr>
        <w:t>33 järgmises sõnastuses:</w:t>
      </w:r>
    </w:p>
    <w:p w14:paraId="110519BA" w14:textId="1D28132C" w:rsidR="00016E72" w:rsidRPr="005159FD" w:rsidDel="009F044D" w:rsidRDefault="00016E72" w:rsidP="00FC39EC">
      <w:pPr>
        <w:pStyle w:val="Vahedeta"/>
        <w:jc w:val="both"/>
        <w:rPr>
          <w:del w:id="10" w:author="Aili Sandre - JUSTDIGI" w:date="2026-02-17T09:43:00Z" w16du:dateUtc="2026-02-17T07:43:00Z"/>
          <w:rFonts w:ascii="Times New Roman" w:hAnsi="Times New Roman" w:cs="Times New Roman"/>
          <w:sz w:val="24"/>
          <w:szCs w:val="24"/>
        </w:rPr>
      </w:pPr>
    </w:p>
    <w:p w14:paraId="49C55B7C" w14:textId="1A7B1939" w:rsidR="00016E72" w:rsidRDefault="00016E72" w:rsidP="00FC39E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5159FD">
        <w:rPr>
          <w:rFonts w:ascii="Times New Roman" w:hAnsi="Times New Roman" w:cs="Times New Roman"/>
          <w:sz w:val="24"/>
          <w:szCs w:val="24"/>
        </w:rPr>
        <w:t>„33) hädaolukorra seaduse § 14</w:t>
      </w:r>
      <w:r w:rsidRPr="005159F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5159FD">
        <w:rPr>
          <w:rFonts w:ascii="Times New Roman" w:hAnsi="Times New Roman" w:cs="Times New Roman"/>
          <w:sz w:val="24"/>
          <w:szCs w:val="24"/>
        </w:rPr>
        <w:t xml:space="preserve"> lõikes 2 nimetatud haldusleping</w:t>
      </w:r>
      <w:r w:rsidR="008857C0" w:rsidRPr="005159FD">
        <w:rPr>
          <w:rFonts w:ascii="Times New Roman" w:hAnsi="Times New Roman" w:cs="Times New Roman"/>
          <w:sz w:val="24"/>
          <w:szCs w:val="24"/>
        </w:rPr>
        <w:t>.</w:t>
      </w:r>
      <w:r w:rsidRPr="005159FD">
        <w:rPr>
          <w:rFonts w:ascii="Times New Roman" w:hAnsi="Times New Roman" w:cs="Times New Roman"/>
          <w:sz w:val="24"/>
          <w:szCs w:val="24"/>
        </w:rPr>
        <w:t>“</w:t>
      </w:r>
      <w:r w:rsidR="00104410" w:rsidRPr="005159FD">
        <w:rPr>
          <w:rFonts w:ascii="Times New Roman" w:hAnsi="Times New Roman" w:cs="Times New Roman"/>
          <w:sz w:val="24"/>
          <w:szCs w:val="24"/>
        </w:rPr>
        <w:t>.</w:t>
      </w:r>
    </w:p>
    <w:p w14:paraId="21D14EA6" w14:textId="77777777" w:rsidR="00E80F4E" w:rsidRDefault="00E80F4E" w:rsidP="00FC39E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1C04D21" w14:textId="79390618" w:rsidR="00E80F4E" w:rsidRPr="00E80F4E" w:rsidRDefault="00E80F4E" w:rsidP="00FC39EC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0F4E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C35EE3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E80F4E">
        <w:rPr>
          <w:rFonts w:ascii="Times New Roman" w:hAnsi="Times New Roman" w:cs="Times New Roman"/>
          <w:b/>
          <w:bCs/>
          <w:sz w:val="24"/>
          <w:szCs w:val="24"/>
        </w:rPr>
        <w:t xml:space="preserve"> Maksukorralduse seaduse muutmine</w:t>
      </w:r>
    </w:p>
    <w:p w14:paraId="3A1EE492" w14:textId="77777777" w:rsidR="00E80F4E" w:rsidRDefault="00E80F4E" w:rsidP="00FC39E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96AB184" w14:textId="339863E8" w:rsidR="00E80F4E" w:rsidRDefault="00E80F4E" w:rsidP="00FC39E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Maksukorralduse seaduse § 29 täiendatakse punktiga </w:t>
      </w:r>
      <w:commentRangeStart w:id="11"/>
      <w:r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commentRangeEnd w:id="11"/>
      <w:r w:rsidR="00CE44F6">
        <w:rPr>
          <w:rStyle w:val="Kommentaariviide"/>
          <w:rFonts w:ascii="Times New Roman" w:hAnsi="Times New Roman"/>
          <w:kern w:val="0"/>
          <w14:ligatures w14:val="none"/>
        </w:rPr>
        <w:commentReference w:id="11"/>
      </w:r>
      <w:r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6C32C794" w14:textId="39A8A02D" w:rsidR="00E80F4E" w:rsidDel="009F044D" w:rsidRDefault="00E80F4E" w:rsidP="00FC39EC">
      <w:pPr>
        <w:pStyle w:val="Vahedeta"/>
        <w:jc w:val="both"/>
        <w:rPr>
          <w:del w:id="12" w:author="Aili Sandre - JUSTDIGI" w:date="2026-02-17T09:43:00Z" w16du:dateUtc="2026-02-17T07:43:00Z"/>
          <w:rFonts w:ascii="Times New Roman" w:hAnsi="Times New Roman" w:cs="Times New Roman"/>
          <w:sz w:val="24"/>
          <w:szCs w:val="24"/>
        </w:rPr>
      </w:pPr>
    </w:p>
    <w:p w14:paraId="195F549F" w14:textId="7A828E06" w:rsidR="00E80F4E" w:rsidRPr="00E80F4E" w:rsidRDefault="00E80F4E" w:rsidP="00FC39E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050CC0">
        <w:rPr>
          <w:rFonts w:ascii="Times New Roman" w:hAnsi="Times New Roman" w:cs="Times New Roman"/>
          <w:sz w:val="24"/>
          <w:szCs w:val="24"/>
        </w:rPr>
        <w:t>29</w:t>
      </w:r>
      <w:r w:rsidR="00050CC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50CC0" w:rsidRPr="00050CC0">
        <w:rPr>
          <w:rFonts w:ascii="Times New Roman" w:hAnsi="Times New Roman" w:cs="Times New Roman"/>
          <w:sz w:val="24"/>
          <w:szCs w:val="24"/>
        </w:rPr>
        <w:t>)</w:t>
      </w:r>
      <w:r w:rsidR="00050CC0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BF0F0D" w:rsidRPr="00BF0F0D">
        <w:rPr>
          <w:rFonts w:ascii="Times New Roman" w:hAnsi="Times New Roman" w:cs="Times New Roman"/>
          <w:sz w:val="24"/>
          <w:szCs w:val="24"/>
        </w:rPr>
        <w:t>Majandus- ja Kommunikatsiooniministeeriumile või hädaolukorra seaduse § 18</w:t>
      </w:r>
      <w:r w:rsidR="00BF0F0D" w:rsidRPr="00BF0F0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F0F0D" w:rsidRPr="00BF0F0D">
        <w:rPr>
          <w:rFonts w:ascii="Times New Roman" w:hAnsi="Times New Roman" w:cs="Times New Roman"/>
          <w:sz w:val="24"/>
          <w:szCs w:val="24"/>
        </w:rPr>
        <w:t xml:space="preserve"> lõikes 1 nimetatud riigi äriühingule, kellega Majandus- ja Kommunikatsiooniministeerium on sõlminud halduslepingu, Euroopa Parlamendi ja nõukogu määruses (EL) 2024/2747, millega luuakse </w:t>
      </w:r>
      <w:r w:rsidR="00BF0F0D" w:rsidRPr="00BF0F0D">
        <w:rPr>
          <w:rFonts w:ascii="Times New Roman" w:hAnsi="Times New Roman" w:cs="Times New Roman"/>
          <w:sz w:val="24"/>
          <w:szCs w:val="24"/>
        </w:rPr>
        <w:lastRenderedPageBreak/>
        <w:t>siseturu hädaolukorra ja vastupanuvõimega seotud meetmete raamistik ning muudetakse nõukogu määrust (EÜ) nr 2679/98 (siseturu hädaolukorra ja vastupanuvõime määrus) (ELT L, 2024/2747, 08.11.2024), sätestatud ülesannete täitmise</w:t>
      </w:r>
      <w:r w:rsidR="00171908">
        <w:rPr>
          <w:rFonts w:ascii="Times New Roman" w:hAnsi="Times New Roman" w:cs="Times New Roman"/>
          <w:sz w:val="24"/>
          <w:szCs w:val="24"/>
        </w:rPr>
        <w:t>ks</w:t>
      </w:r>
      <w:r>
        <w:rPr>
          <w:rFonts w:ascii="Times New Roman" w:hAnsi="Times New Roman" w:cs="Times New Roman"/>
          <w:sz w:val="24"/>
          <w:szCs w:val="24"/>
        </w:rPr>
        <w:t>;“</w:t>
      </w:r>
      <w:r w:rsidR="00753B2C">
        <w:rPr>
          <w:rFonts w:ascii="Times New Roman" w:hAnsi="Times New Roman" w:cs="Times New Roman"/>
          <w:sz w:val="24"/>
          <w:szCs w:val="24"/>
        </w:rPr>
        <w:t>.</w:t>
      </w:r>
    </w:p>
    <w:p w14:paraId="616B31DF" w14:textId="77777777" w:rsidR="00BC6BAC" w:rsidRDefault="00BC6BAC" w:rsidP="00FC39E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44F2FA09" w14:textId="26600FE7" w:rsidR="00356DB3" w:rsidRPr="00356DB3" w:rsidRDefault="00356DB3" w:rsidP="00356DB3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6DB3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C35EE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56DB3">
        <w:rPr>
          <w:rFonts w:ascii="Times New Roman" w:hAnsi="Times New Roman" w:cs="Times New Roman"/>
          <w:b/>
          <w:bCs/>
          <w:sz w:val="24"/>
          <w:szCs w:val="24"/>
        </w:rPr>
        <w:t>. Toote nõuetele vastavuse seaduse muutmine</w:t>
      </w:r>
    </w:p>
    <w:p w14:paraId="386F09AE" w14:textId="77777777" w:rsidR="00356DB3" w:rsidRPr="00877625" w:rsidRDefault="00356DB3" w:rsidP="00356DB3">
      <w:pPr>
        <w:pStyle w:val="Vahedeta"/>
        <w:jc w:val="both"/>
        <w:rPr>
          <w:rFonts w:ascii="Times New Roman" w:hAnsi="Times New Roman" w:cs="Times New Roman"/>
          <w:color w:val="156082" w:themeColor="accent1"/>
          <w:sz w:val="24"/>
          <w:szCs w:val="24"/>
        </w:rPr>
      </w:pPr>
    </w:p>
    <w:p w14:paraId="0C6BA9A5" w14:textId="77777777" w:rsidR="00A1109B" w:rsidRDefault="00356DB3" w:rsidP="00356DB3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356DB3">
        <w:rPr>
          <w:rFonts w:ascii="Times New Roman" w:hAnsi="Times New Roman" w:cs="Times New Roman"/>
          <w:sz w:val="24"/>
          <w:szCs w:val="24"/>
        </w:rPr>
        <w:t>Toote nõuetele vastavuse seadus</w:t>
      </w:r>
      <w:r w:rsidR="00793C6F">
        <w:rPr>
          <w:rFonts w:ascii="Times New Roman" w:hAnsi="Times New Roman" w:cs="Times New Roman"/>
          <w:sz w:val="24"/>
          <w:szCs w:val="24"/>
        </w:rPr>
        <w:t>e</w:t>
      </w:r>
      <w:r w:rsidR="00A1109B">
        <w:rPr>
          <w:rFonts w:ascii="Times New Roman" w:hAnsi="Times New Roman" w:cs="Times New Roman"/>
          <w:sz w:val="24"/>
          <w:szCs w:val="24"/>
        </w:rPr>
        <w:t>s tehakse järgmised muudatused:</w:t>
      </w:r>
    </w:p>
    <w:p w14:paraId="5A60D6D5" w14:textId="77777777" w:rsidR="00A1109B" w:rsidRDefault="00A1109B" w:rsidP="00356DB3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6D32CF5" w14:textId="0EEF23E0" w:rsidR="00356DB3" w:rsidRPr="00356DB3" w:rsidRDefault="00A1109B" w:rsidP="00A1109B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1109B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seaduse</w:t>
      </w:r>
      <w:r w:rsidR="00745482">
        <w:rPr>
          <w:rFonts w:ascii="Times New Roman" w:hAnsi="Times New Roman" w:cs="Times New Roman"/>
          <w:sz w:val="24"/>
          <w:szCs w:val="24"/>
        </w:rPr>
        <w:t xml:space="preserve"> 3. peatüki 1. jagu</w:t>
      </w:r>
      <w:r w:rsidR="00356DB3" w:rsidRPr="00356DB3">
        <w:rPr>
          <w:rFonts w:ascii="Times New Roman" w:hAnsi="Times New Roman" w:cs="Times New Roman"/>
          <w:sz w:val="24"/>
          <w:szCs w:val="24"/>
        </w:rPr>
        <w:t xml:space="preserve"> täiendatakse §-ga 21</w:t>
      </w:r>
      <w:r w:rsidR="00F30C1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56DB3" w:rsidRPr="00356DB3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3E707730" w14:textId="26835AA5" w:rsidR="00356DB3" w:rsidRPr="00356DB3" w:rsidDel="006F7D3F" w:rsidRDefault="00356DB3" w:rsidP="00356DB3">
      <w:pPr>
        <w:pStyle w:val="Vahedeta"/>
        <w:jc w:val="both"/>
        <w:rPr>
          <w:del w:id="13" w:author="Aili Sandre - JUSTDIGI" w:date="2026-02-17T09:47:00Z" w16du:dateUtc="2026-02-17T07:47:00Z"/>
          <w:rFonts w:ascii="Times New Roman" w:hAnsi="Times New Roman" w:cs="Times New Roman"/>
          <w:sz w:val="24"/>
          <w:szCs w:val="24"/>
        </w:rPr>
      </w:pPr>
    </w:p>
    <w:p w14:paraId="3C69851A" w14:textId="2150B34C" w:rsidR="008F0AEA" w:rsidRDefault="00356DB3" w:rsidP="00356DB3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6DB3">
        <w:rPr>
          <w:rFonts w:ascii="Times New Roman" w:hAnsi="Times New Roman" w:cs="Times New Roman"/>
          <w:sz w:val="24"/>
          <w:szCs w:val="24"/>
        </w:rPr>
        <w:t>„</w:t>
      </w:r>
      <w:r w:rsidRPr="00332C17">
        <w:rPr>
          <w:rFonts w:ascii="Times New Roman" w:hAnsi="Times New Roman" w:cs="Times New Roman"/>
          <w:b/>
          <w:bCs/>
          <w:sz w:val="24"/>
          <w:szCs w:val="24"/>
        </w:rPr>
        <w:t>§ 21</w:t>
      </w:r>
      <w:r w:rsidR="00F30C1E" w:rsidRPr="00332C1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332C1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ins w:id="14" w:author="Merike Koppel - JUSTDIGI" w:date="2026-02-18T15:02:00Z" w16du:dateUtc="2026-02-18T13:02:00Z">
        <w:r w:rsidR="008C4523">
          <w:rPr>
            <w:rFonts w:ascii="Times New Roman" w:hAnsi="Times New Roman" w:cs="Times New Roman"/>
            <w:b/>
            <w:bCs/>
            <w:sz w:val="24"/>
            <w:szCs w:val="24"/>
          </w:rPr>
          <w:t>Erand v</w:t>
        </w:r>
      </w:ins>
      <w:del w:id="15" w:author="Merike Koppel - JUSTDIGI" w:date="2026-02-18T15:02:00Z" w16du:dateUtc="2026-02-18T13:02:00Z">
        <w:r w:rsidR="000378E2" w:rsidDel="008C4523">
          <w:rPr>
            <w:rFonts w:ascii="Times New Roman" w:hAnsi="Times New Roman" w:cs="Times New Roman"/>
            <w:b/>
            <w:bCs/>
            <w:sz w:val="24"/>
            <w:szCs w:val="24"/>
          </w:rPr>
          <w:delText>V</w:delText>
        </w:r>
      </w:del>
      <w:r w:rsidRPr="00332C17">
        <w:rPr>
          <w:rFonts w:ascii="Times New Roman" w:hAnsi="Times New Roman" w:cs="Times New Roman"/>
          <w:b/>
          <w:bCs/>
          <w:sz w:val="24"/>
          <w:szCs w:val="24"/>
        </w:rPr>
        <w:t>astavushindamise</w:t>
      </w:r>
      <w:ins w:id="16" w:author="Merike Koppel - JUSTDIGI" w:date="2026-02-18T15:02:00Z" w16du:dateUtc="2026-02-18T13:02:00Z">
        <w:r w:rsidR="008C4523">
          <w:rPr>
            <w:rFonts w:ascii="Times New Roman" w:hAnsi="Times New Roman" w:cs="Times New Roman"/>
            <w:b/>
            <w:bCs/>
            <w:sz w:val="24"/>
            <w:szCs w:val="24"/>
          </w:rPr>
          <w:t>st</w:t>
        </w:r>
      </w:ins>
      <w:del w:id="17" w:author="Merike Koppel - JUSTDIGI" w:date="2026-02-18T15:02:00Z" w16du:dateUtc="2026-02-18T13:02:00Z">
        <w:r w:rsidR="000378E2">
          <w:rPr>
            <w:rFonts w:ascii="Times New Roman" w:hAnsi="Times New Roman" w:cs="Times New Roman"/>
            <w:b/>
            <w:bCs/>
            <w:sz w:val="24"/>
            <w:szCs w:val="24"/>
          </w:rPr>
          <w:delText xml:space="preserve"> erand</w:delText>
        </w:r>
      </w:del>
      <w:r w:rsidRPr="00332C17">
        <w:rPr>
          <w:rFonts w:ascii="Times New Roman" w:hAnsi="Times New Roman" w:cs="Times New Roman"/>
          <w:b/>
          <w:bCs/>
          <w:sz w:val="24"/>
          <w:szCs w:val="24"/>
        </w:rPr>
        <w:t xml:space="preserve"> siseturu hädaolukorrarežiimi ajal</w:t>
      </w:r>
    </w:p>
    <w:p w14:paraId="6944E19D" w14:textId="77777777" w:rsidR="00BC5D68" w:rsidRPr="00332C17" w:rsidRDefault="00BC5D68" w:rsidP="00356DB3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DF9243" w14:textId="4BFEA495" w:rsidR="00D228B5" w:rsidRDefault="00D228B5" w:rsidP="00D322F3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D322F3" w:rsidRPr="00D322F3">
        <w:rPr>
          <w:rFonts w:ascii="Times New Roman" w:hAnsi="Times New Roman" w:cs="Times New Roman"/>
          <w:sz w:val="24"/>
          <w:szCs w:val="24"/>
        </w:rPr>
        <w:t xml:space="preserve">Kui </w:t>
      </w:r>
      <w:ins w:id="18" w:author="Merike Koppel - JUSTDIGI" w:date="2026-02-18T14:45:00Z" w16du:dateUtc="2026-02-18T12:45:00Z">
        <w:r w:rsidR="006642F7" w:rsidRPr="00D322F3">
          <w:rPr>
            <w:rFonts w:ascii="Times New Roman" w:hAnsi="Times New Roman" w:cs="Times New Roman"/>
            <w:sz w:val="24"/>
            <w:szCs w:val="24"/>
          </w:rPr>
          <w:t xml:space="preserve">Euroopa Liidu Nõukogu </w:t>
        </w:r>
      </w:ins>
      <w:ins w:id="19" w:author="Merike Koppel - JUSTDIGI" w:date="2026-02-18T14:46:00Z" w16du:dateUtc="2026-02-18T12:46:00Z">
        <w:r w:rsidR="006642F7">
          <w:rPr>
            <w:rFonts w:ascii="Times New Roman" w:hAnsi="Times New Roman" w:cs="Times New Roman"/>
            <w:sz w:val="24"/>
            <w:szCs w:val="24"/>
          </w:rPr>
          <w:t xml:space="preserve">on </w:t>
        </w:r>
      </w:ins>
      <w:ins w:id="20" w:author="Merike Koppel - JUSTDIGI" w:date="2026-02-18T14:45:00Z" w16du:dateUtc="2026-02-18T12:45:00Z">
        <w:r w:rsidR="006642F7" w:rsidRPr="00D322F3">
          <w:rPr>
            <w:rFonts w:ascii="Times New Roman" w:hAnsi="Times New Roman" w:cs="Times New Roman"/>
            <w:sz w:val="24"/>
            <w:szCs w:val="24"/>
          </w:rPr>
          <w:t xml:space="preserve">kehtestanud </w:t>
        </w:r>
      </w:ins>
      <w:r w:rsidR="00D322F3" w:rsidRPr="00D322F3">
        <w:rPr>
          <w:rFonts w:ascii="Times New Roman" w:hAnsi="Times New Roman" w:cs="Times New Roman"/>
          <w:sz w:val="24"/>
          <w:szCs w:val="24"/>
        </w:rPr>
        <w:t xml:space="preserve">Euroopa Parlamendi ja nõukogu määruse (EL) 2024/2747, millega luuakse siseturu hädaolukorra ja vastupanuvõimega seotud meetmete raamistik ning muudetakse nõukogu määrust (EÜ) nr 2679/98 (siseturu hädaolukorra ja vastupanuvõime määrus) (ELT L, 2024/2747, 08.11.2024), artikli 18 alusel </w:t>
      </w:r>
      <w:del w:id="21" w:author="Merike Koppel - JUSTDIGI" w:date="2026-02-18T14:46:00Z" w16du:dateUtc="2026-02-18T12:46:00Z">
        <w:r w:rsidR="00D322F3" w:rsidRPr="00D322F3" w:rsidDel="00924A70">
          <w:rPr>
            <w:rFonts w:ascii="Times New Roman" w:hAnsi="Times New Roman" w:cs="Times New Roman"/>
            <w:sz w:val="24"/>
            <w:szCs w:val="24"/>
          </w:rPr>
          <w:delText xml:space="preserve">on Euroopa Liidu Nõukogu kehtestanud </w:delText>
        </w:r>
      </w:del>
      <w:r w:rsidR="00D322F3" w:rsidRPr="00D322F3">
        <w:rPr>
          <w:rFonts w:ascii="Times New Roman" w:hAnsi="Times New Roman" w:cs="Times New Roman"/>
          <w:sz w:val="24"/>
          <w:szCs w:val="24"/>
        </w:rPr>
        <w:t xml:space="preserve">siseturu hädaolukorrarežiimi ning võtnud </w:t>
      </w:r>
      <w:r w:rsidR="00BE28E3">
        <w:rPr>
          <w:rFonts w:ascii="Times New Roman" w:hAnsi="Times New Roman" w:cs="Times New Roman"/>
          <w:sz w:val="24"/>
          <w:szCs w:val="24"/>
        </w:rPr>
        <w:t>Euroopa K</w:t>
      </w:r>
      <w:r w:rsidR="00D322F3" w:rsidRPr="00D322F3">
        <w:rPr>
          <w:rFonts w:ascii="Times New Roman" w:hAnsi="Times New Roman" w:cs="Times New Roman"/>
          <w:sz w:val="24"/>
          <w:szCs w:val="24"/>
        </w:rPr>
        <w:t xml:space="preserve">omisjoni ettepaneku alusel rakendusaktiga vastu kriisi seisukohast oluliste toodete loetelu, võib Tarbijakaitse ja Tehnilise Järelevalve Amet, lähtudes </w:t>
      </w:r>
      <w:commentRangeStart w:id="22"/>
      <w:r w:rsidR="00D322F3" w:rsidRPr="00D322F3">
        <w:rPr>
          <w:rFonts w:ascii="Times New Roman" w:hAnsi="Times New Roman" w:cs="Times New Roman"/>
          <w:sz w:val="24"/>
          <w:szCs w:val="24"/>
        </w:rPr>
        <w:t>Euroopa Liidu ühtlustamis</w:t>
      </w:r>
      <w:del w:id="23" w:author="Merike Koppel - JUSTDIGI" w:date="2026-02-18T14:57:00Z" w16du:dateUtc="2026-02-18T12:57:00Z">
        <w:r w:rsidR="00D322F3" w:rsidRPr="00D322F3">
          <w:rPr>
            <w:rFonts w:ascii="Times New Roman" w:hAnsi="Times New Roman" w:cs="Times New Roman"/>
            <w:sz w:val="24"/>
            <w:szCs w:val="24"/>
          </w:rPr>
          <w:delText xml:space="preserve">e </w:delText>
        </w:r>
      </w:del>
      <w:r w:rsidR="00D322F3" w:rsidRPr="00D322F3">
        <w:rPr>
          <w:rFonts w:ascii="Times New Roman" w:hAnsi="Times New Roman" w:cs="Times New Roman"/>
          <w:sz w:val="24"/>
          <w:szCs w:val="24"/>
        </w:rPr>
        <w:t xml:space="preserve">õigusaktides </w:t>
      </w:r>
      <w:commentRangeEnd w:id="22"/>
      <w:r w:rsidR="00CD020D" w:rsidRPr="00D322F3">
        <w:rPr>
          <w:rStyle w:val="Kommentaariviide"/>
          <w:rFonts w:ascii="Times New Roman" w:hAnsi="Times New Roman" w:cs="Times New Roman"/>
          <w:sz w:val="24"/>
          <w:szCs w:val="24"/>
        </w:rPr>
        <w:commentReference w:id="22"/>
      </w:r>
      <w:r w:rsidR="00D322F3" w:rsidRPr="00D322F3">
        <w:rPr>
          <w:rFonts w:ascii="Times New Roman" w:hAnsi="Times New Roman" w:cs="Times New Roman"/>
          <w:sz w:val="24"/>
          <w:szCs w:val="24"/>
        </w:rPr>
        <w:t>sätestatud hädaolukorramenetluste kohaldamisest, lubada siseturu hädaolukorrarežiimi ajaks turule lasta või kasutusele võtta kriisi seisukohast olulise toote.</w:t>
      </w:r>
    </w:p>
    <w:p w14:paraId="27918B4C" w14:textId="77777777" w:rsidR="00D228B5" w:rsidRDefault="00D228B5" w:rsidP="00D73C5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7AA85B16" w14:textId="3B14966B" w:rsidR="00A1109B" w:rsidRDefault="004614E0" w:rsidP="00D73C5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Käesoleva paragrahvi lõike 1</w:t>
      </w:r>
      <w:r w:rsidR="00C630FD">
        <w:rPr>
          <w:rFonts w:ascii="Times New Roman" w:hAnsi="Times New Roman" w:cs="Times New Roman"/>
          <w:sz w:val="24"/>
          <w:szCs w:val="24"/>
        </w:rPr>
        <w:t xml:space="preserve"> alusel antud lubadest teavitab </w:t>
      </w:r>
      <w:r w:rsidR="00C630FD" w:rsidRPr="00C630FD">
        <w:rPr>
          <w:rFonts w:ascii="Times New Roman" w:hAnsi="Times New Roman" w:cs="Times New Roman"/>
          <w:sz w:val="24"/>
          <w:szCs w:val="24"/>
        </w:rPr>
        <w:t>Tarbijakaitse ja Tehnilise Järelevalve Amet</w:t>
      </w:r>
      <w:r w:rsidR="00C630FD">
        <w:rPr>
          <w:rFonts w:ascii="Times New Roman" w:hAnsi="Times New Roman" w:cs="Times New Roman"/>
          <w:sz w:val="24"/>
          <w:szCs w:val="24"/>
        </w:rPr>
        <w:t xml:space="preserve"> </w:t>
      </w:r>
      <w:r w:rsidR="00D37AF5">
        <w:rPr>
          <w:rFonts w:ascii="Times New Roman" w:hAnsi="Times New Roman" w:cs="Times New Roman"/>
          <w:sz w:val="24"/>
          <w:szCs w:val="24"/>
        </w:rPr>
        <w:t xml:space="preserve">viivitamata </w:t>
      </w:r>
      <w:r w:rsidR="00C630FD">
        <w:rPr>
          <w:rFonts w:ascii="Times New Roman" w:hAnsi="Times New Roman" w:cs="Times New Roman"/>
          <w:sz w:val="24"/>
          <w:szCs w:val="24"/>
        </w:rPr>
        <w:t>Euroopa Komisjoni ja teisi Euroopa Liidu</w:t>
      </w:r>
      <w:r w:rsidR="00D37AF5">
        <w:rPr>
          <w:rFonts w:ascii="Times New Roman" w:hAnsi="Times New Roman" w:cs="Times New Roman"/>
          <w:sz w:val="24"/>
          <w:szCs w:val="24"/>
        </w:rPr>
        <w:t xml:space="preserve"> </w:t>
      </w:r>
      <w:r w:rsidR="00EF18F4">
        <w:rPr>
          <w:rFonts w:ascii="Times New Roman" w:hAnsi="Times New Roman" w:cs="Times New Roman"/>
          <w:sz w:val="24"/>
          <w:szCs w:val="24"/>
        </w:rPr>
        <w:t>liikmesriik</w:t>
      </w:r>
      <w:r w:rsidR="008521A9">
        <w:rPr>
          <w:rFonts w:ascii="Times New Roman" w:hAnsi="Times New Roman" w:cs="Times New Roman"/>
          <w:sz w:val="24"/>
          <w:szCs w:val="24"/>
        </w:rPr>
        <w:t>id</w:t>
      </w:r>
      <w:r w:rsidR="00EF18F4">
        <w:rPr>
          <w:rFonts w:ascii="Times New Roman" w:hAnsi="Times New Roman" w:cs="Times New Roman"/>
          <w:sz w:val="24"/>
          <w:szCs w:val="24"/>
        </w:rPr>
        <w:t>e</w:t>
      </w:r>
      <w:r w:rsidR="008521A9">
        <w:rPr>
          <w:rFonts w:ascii="Times New Roman" w:hAnsi="Times New Roman" w:cs="Times New Roman"/>
          <w:sz w:val="24"/>
          <w:szCs w:val="24"/>
        </w:rPr>
        <w:t xml:space="preserve"> turujärelevalveasutusi</w:t>
      </w:r>
      <w:r w:rsidR="00F0579E">
        <w:rPr>
          <w:rFonts w:ascii="Times New Roman" w:hAnsi="Times New Roman" w:cs="Times New Roman"/>
          <w:sz w:val="24"/>
          <w:szCs w:val="24"/>
        </w:rPr>
        <w:t>.</w:t>
      </w:r>
      <w:r w:rsidR="00D73C54" w:rsidRPr="00CA1202">
        <w:rPr>
          <w:rFonts w:ascii="Times New Roman" w:hAnsi="Times New Roman" w:cs="Times New Roman"/>
          <w:sz w:val="24"/>
          <w:szCs w:val="24"/>
        </w:rPr>
        <w:t>“</w:t>
      </w:r>
      <w:r w:rsidR="00A1109B">
        <w:rPr>
          <w:rFonts w:ascii="Times New Roman" w:hAnsi="Times New Roman" w:cs="Times New Roman"/>
          <w:sz w:val="24"/>
          <w:szCs w:val="24"/>
        </w:rPr>
        <w:t>;</w:t>
      </w:r>
    </w:p>
    <w:p w14:paraId="57FCF20D" w14:textId="77777777" w:rsidR="00A1109B" w:rsidRDefault="00A1109B" w:rsidP="00D73C5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4AB42055" w14:textId="0017E194" w:rsidR="00CB5F4D" w:rsidRPr="00CB5F4D" w:rsidRDefault="00A1109B" w:rsidP="00CB5F4D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CB5F4D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5F4D" w:rsidRPr="00CB5F4D">
        <w:rPr>
          <w:rFonts w:ascii="Times New Roman" w:hAnsi="Times New Roman" w:cs="Times New Roman"/>
          <w:sz w:val="24"/>
          <w:szCs w:val="24"/>
        </w:rPr>
        <w:t>seaduse normitehnilist märkust täiendatakse tekstiosaga järgmises sõnastuses:</w:t>
      </w:r>
      <w:del w:id="24" w:author="Aili Sandre - JUSTDIGI" w:date="2026-02-17T11:57:00Z" w16du:dateUtc="2026-02-17T09:57:00Z">
        <w:r w:rsidR="00CB5F4D" w:rsidRPr="00CB5F4D" w:rsidDel="00BF5305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</w:p>
    <w:p w14:paraId="7B4926AE" w14:textId="77777777" w:rsidR="00CB5F4D" w:rsidRPr="00CB5F4D" w:rsidRDefault="00CB5F4D" w:rsidP="00CB5F4D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0094E8E6" w14:textId="4B7F3DED" w:rsidR="00D73C54" w:rsidRDefault="00CB5F4D" w:rsidP="00CB5F4D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CB5F4D">
        <w:rPr>
          <w:rFonts w:ascii="Times New Roman" w:hAnsi="Times New Roman" w:cs="Times New Roman"/>
          <w:sz w:val="24"/>
          <w:szCs w:val="24"/>
        </w:rPr>
        <w:t>Euroopa Parlamendi ja nõukogu direktiiv (EL) 2024/2749, millega muudetakse direktiive 2000/14/EÜ, 2006/42/EÜ, 2010/35/EL, 2014/29/EL, 2014/30/EL, 2014/33/EL, 2014/34/EL, 2014/35/EL, 2014/53/EL ja 2014/68/EL vastavushindamise, nõuetele vastavuse eelduse, ühtsete spetsifikatsioonide vastuvõtmise ja turujärelevalve hädaolukorramenetluste osas, mis on tingitud siseturu hädaolukorrast (ELT L, 2024/2749, 08.11.2024).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1A3736">
        <w:rPr>
          <w:rFonts w:ascii="Times New Roman" w:hAnsi="Times New Roman" w:cs="Times New Roman"/>
          <w:sz w:val="24"/>
          <w:szCs w:val="24"/>
        </w:rPr>
        <w:t>.</w:t>
      </w:r>
    </w:p>
    <w:p w14:paraId="10E6C80A" w14:textId="77777777" w:rsidR="00D73C54" w:rsidRDefault="00D73C54" w:rsidP="00EA7A6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1C579B3" w14:textId="40D3B137" w:rsidR="00EA7A67" w:rsidRPr="00EA7A67" w:rsidRDefault="00EA7A67" w:rsidP="00EA7A67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7A67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C35EE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A7A67">
        <w:rPr>
          <w:rFonts w:ascii="Times New Roman" w:hAnsi="Times New Roman" w:cs="Times New Roman"/>
          <w:b/>
          <w:bCs/>
          <w:sz w:val="24"/>
          <w:szCs w:val="24"/>
        </w:rPr>
        <w:t>. Seaduse jõustumine</w:t>
      </w:r>
    </w:p>
    <w:p w14:paraId="2FDA937B" w14:textId="77777777" w:rsidR="00EA7A67" w:rsidRPr="00EA7A67" w:rsidRDefault="00EA7A67" w:rsidP="00EA7A6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F58AC26" w14:textId="76529EB2" w:rsidR="00EA7A67" w:rsidRPr="00EA7A67" w:rsidRDefault="00EA7A67" w:rsidP="00EA7A6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EA7A67">
        <w:rPr>
          <w:rFonts w:ascii="Times New Roman" w:hAnsi="Times New Roman" w:cs="Times New Roman"/>
          <w:sz w:val="24"/>
          <w:szCs w:val="24"/>
        </w:rPr>
        <w:t>Käesolev seadus jõustub 2026. aasta 29. mail.</w:t>
      </w:r>
    </w:p>
    <w:p w14:paraId="37D11F2C" w14:textId="77777777" w:rsidR="00EA7A67" w:rsidRPr="00EA7A67" w:rsidRDefault="00EA7A67" w:rsidP="00EA7A6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CA5AE14" w14:textId="77777777" w:rsidR="00EA7A67" w:rsidRPr="00EA7A67" w:rsidRDefault="00EA7A67" w:rsidP="00EA7A6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B141FF7" w14:textId="77777777" w:rsidR="00EA7A67" w:rsidRPr="00EA7A67" w:rsidRDefault="00EA7A67" w:rsidP="00EA7A6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E1B1362" w14:textId="77777777" w:rsidR="00EA7A67" w:rsidRPr="00EA7A67" w:rsidRDefault="00EA7A67" w:rsidP="00EA7A6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EA7A67">
        <w:rPr>
          <w:rFonts w:ascii="Times New Roman" w:hAnsi="Times New Roman" w:cs="Times New Roman"/>
          <w:sz w:val="24"/>
          <w:szCs w:val="24"/>
        </w:rPr>
        <w:t xml:space="preserve">Lauri </w:t>
      </w:r>
      <w:proofErr w:type="spellStart"/>
      <w:r w:rsidRPr="00EA7A67">
        <w:rPr>
          <w:rFonts w:ascii="Times New Roman" w:hAnsi="Times New Roman" w:cs="Times New Roman"/>
          <w:sz w:val="24"/>
          <w:szCs w:val="24"/>
        </w:rPr>
        <w:t>Hussar</w:t>
      </w:r>
      <w:proofErr w:type="spellEnd"/>
    </w:p>
    <w:p w14:paraId="2FC36979" w14:textId="77777777" w:rsidR="00EA7A67" w:rsidRPr="00EA7A67" w:rsidRDefault="00EA7A67" w:rsidP="00EA7A6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EA7A67">
        <w:rPr>
          <w:rFonts w:ascii="Times New Roman" w:hAnsi="Times New Roman" w:cs="Times New Roman"/>
          <w:sz w:val="24"/>
          <w:szCs w:val="24"/>
        </w:rPr>
        <w:t>Riigikogu esimees</w:t>
      </w:r>
    </w:p>
    <w:p w14:paraId="76B21CBF" w14:textId="77777777" w:rsidR="00EA7A67" w:rsidRPr="00EA7A67" w:rsidRDefault="00EA7A67" w:rsidP="00EA7A6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A05CAC4" w14:textId="25ADE31B" w:rsidR="00EA7A67" w:rsidRPr="00EA7A67" w:rsidRDefault="00EA7A67" w:rsidP="00EA7A6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EA7A67">
        <w:rPr>
          <w:rFonts w:ascii="Times New Roman" w:hAnsi="Times New Roman" w:cs="Times New Roman"/>
          <w:sz w:val="24"/>
          <w:szCs w:val="24"/>
        </w:rPr>
        <w:t>Tallinn, ………………. 202</w:t>
      </w:r>
      <w:r w:rsidR="000C2761">
        <w:rPr>
          <w:rFonts w:ascii="Times New Roman" w:hAnsi="Times New Roman" w:cs="Times New Roman"/>
          <w:sz w:val="24"/>
          <w:szCs w:val="24"/>
        </w:rPr>
        <w:t>6</w:t>
      </w:r>
      <w:r w:rsidRPr="00EA7A67">
        <w:rPr>
          <w:rFonts w:ascii="Times New Roman" w:hAnsi="Times New Roman" w:cs="Times New Roman"/>
          <w:sz w:val="24"/>
          <w:szCs w:val="24"/>
        </w:rPr>
        <w:t>. a</w:t>
      </w:r>
    </w:p>
    <w:p w14:paraId="3B4092F3" w14:textId="77777777" w:rsidR="00EA7A67" w:rsidRPr="00EA7A67" w:rsidRDefault="00EA7A67" w:rsidP="00EA7A6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EA7A6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75254A3" w14:textId="01FB2976" w:rsidR="00EA7A67" w:rsidRPr="00EA7A67" w:rsidRDefault="00EA7A67" w:rsidP="00EA7A6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EA7A67">
        <w:rPr>
          <w:rFonts w:ascii="Times New Roman" w:hAnsi="Times New Roman" w:cs="Times New Roman"/>
          <w:sz w:val="24"/>
          <w:szCs w:val="24"/>
        </w:rPr>
        <w:t>Algatab Vabariigi Valitsus ……………….. 202</w:t>
      </w:r>
      <w:r w:rsidR="000C2761">
        <w:rPr>
          <w:rFonts w:ascii="Times New Roman" w:hAnsi="Times New Roman" w:cs="Times New Roman"/>
          <w:sz w:val="24"/>
          <w:szCs w:val="24"/>
        </w:rPr>
        <w:t>6</w:t>
      </w:r>
      <w:r w:rsidRPr="00EA7A67">
        <w:rPr>
          <w:rFonts w:ascii="Times New Roman" w:hAnsi="Times New Roman" w:cs="Times New Roman"/>
          <w:sz w:val="24"/>
          <w:szCs w:val="24"/>
        </w:rPr>
        <w:t>. a</w:t>
      </w:r>
    </w:p>
    <w:p w14:paraId="6C85BB51" w14:textId="77777777" w:rsidR="00EA7A67" w:rsidRPr="00EA7A67" w:rsidRDefault="00EA7A67" w:rsidP="00EA7A6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4083F6F" w14:textId="617004EA" w:rsidR="00CA1202" w:rsidRDefault="00EA7A67" w:rsidP="00EA7A6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EA7A67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698E53A4" w14:textId="253C6F23" w:rsidR="00A412A3" w:rsidRPr="00FC39EC" w:rsidRDefault="00A412A3" w:rsidP="00A412A3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sectPr w:rsidR="00A412A3" w:rsidRPr="00FC39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Maria Sults - JUSTDIGI" w:date="2026-02-26T17:55:00Z" w:initials="MS">
    <w:p w14:paraId="416A2920" w14:textId="77777777" w:rsidR="00A00E19" w:rsidRDefault="00A00E19" w:rsidP="00A00E19">
      <w:pPr>
        <w:pStyle w:val="Kommentaaritekst"/>
        <w:jc w:val="left"/>
      </w:pPr>
      <w:r>
        <w:rPr>
          <w:rStyle w:val="Kommentaariviide"/>
        </w:rPr>
        <w:annotationRef/>
      </w:r>
      <w:r>
        <w:t>Teeme ettepaneku kavandada vastav täiendus HOS § 10</w:t>
      </w:r>
      <w:r>
        <w:rPr>
          <w:vertAlign w:val="superscript"/>
        </w:rPr>
        <w:t>1</w:t>
      </w:r>
      <w:r>
        <w:t xml:space="preserve"> alla. Kontaktpunkt on EL siseturu hädaolukorraga seotud ning halduslepingu kaudu võib selleks saada ka äriühing. Seega ei ole kontaktpunkt selline hädaolukorra lahendamist juhtiv asutus, mis sobiks §-de 14 ja 15 vahele. </w:t>
      </w:r>
    </w:p>
  </w:comment>
  <w:comment w:id="11" w:author="Maria Sults - JUSTDIGI" w:date="2026-02-20T17:44:00Z" w:initials="MS">
    <w:p w14:paraId="00982663" w14:textId="0F6611C0" w:rsidR="00CE44F6" w:rsidRDefault="00CE44F6" w:rsidP="00CE44F6">
      <w:pPr>
        <w:pStyle w:val="Kommentaaritekst"/>
        <w:jc w:val="left"/>
      </w:pPr>
      <w:r>
        <w:rPr>
          <w:rStyle w:val="Kommentaariviide"/>
        </w:rPr>
        <w:annotationRef/>
      </w:r>
      <w:r>
        <w:t>Ettepanek täiendada MKS § 29 punktiga 20</w:t>
      </w:r>
      <w:r>
        <w:rPr>
          <w:vertAlign w:val="superscript"/>
        </w:rPr>
        <w:t>1</w:t>
      </w:r>
      <w:r>
        <w:t xml:space="preserve">, sest p 20 käsitleb MKM-ga seonduvat ja uus täiendus sobiks paremini sellele järgnevaks. </w:t>
      </w:r>
    </w:p>
  </w:comment>
  <w:comment w:id="22" w:author="Merike Koppel - JUSTDIGI" w:date="2026-02-18T14:49:00Z" w:initials="MK">
    <w:p w14:paraId="407B0C35" w14:textId="6C143C24" w:rsidR="00235F9F" w:rsidRDefault="00CD020D" w:rsidP="00235F9F">
      <w:pPr>
        <w:pStyle w:val="Kommentaaritekst"/>
        <w:jc w:val="left"/>
      </w:pPr>
      <w:r>
        <w:rPr>
          <w:rStyle w:val="Kommentaariviide"/>
        </w:rPr>
        <w:annotationRef/>
      </w:r>
      <w:r w:rsidR="00235F9F">
        <w:t>IATEs nii, muidu tekib valetähendus: ei ühtlustata liitu, vaid õigusakte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16A2920" w15:done="0"/>
  <w15:commentEx w15:paraId="00982663" w15:done="0"/>
  <w15:commentEx w15:paraId="407B0C3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B81034E" w16cex:dateUtc="2026-02-26T15:55:00Z"/>
  <w16cex:commentExtensible w16cex:durableId="4AB388A9" w16cex:dateUtc="2026-02-20T15:44:00Z"/>
  <w16cex:commentExtensible w16cex:durableId="757B6A26" w16cex:dateUtc="2026-02-18T12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16A2920" w16cid:durableId="1B81034E"/>
  <w16cid:commentId w16cid:paraId="00982663" w16cid:durableId="4AB388A9"/>
  <w16cid:commentId w16cid:paraId="407B0C35" w16cid:durableId="757B6A2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B7510"/>
    <w:multiLevelType w:val="hybridMultilevel"/>
    <w:tmpl w:val="33767E8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315608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erike Koppel - JUSTDIGI">
    <w15:presenceInfo w15:providerId="AD" w15:userId="S::merike.koppel@justdigi.ee::5712796f-5b7f-452d-b5d9-baa6501c30b7"/>
  </w15:person>
  <w15:person w15:author="Maria Sults - JUSTDIGI">
    <w15:presenceInfo w15:providerId="AD" w15:userId="S::maria.sults@justdigi.ee::7e8fc527-d8b9-474d-8b31-477573ede36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A31"/>
    <w:rsid w:val="0001633D"/>
    <w:rsid w:val="00016E72"/>
    <w:rsid w:val="0002314E"/>
    <w:rsid w:val="00023E4A"/>
    <w:rsid w:val="000378E2"/>
    <w:rsid w:val="0004159C"/>
    <w:rsid w:val="00041FCA"/>
    <w:rsid w:val="00042FD4"/>
    <w:rsid w:val="00050CC0"/>
    <w:rsid w:val="00063274"/>
    <w:rsid w:val="00072149"/>
    <w:rsid w:val="00075032"/>
    <w:rsid w:val="000751D4"/>
    <w:rsid w:val="00086238"/>
    <w:rsid w:val="000A1D39"/>
    <w:rsid w:val="000B56E4"/>
    <w:rsid w:val="000B577F"/>
    <w:rsid w:val="000B6112"/>
    <w:rsid w:val="000C2761"/>
    <w:rsid w:val="000C7206"/>
    <w:rsid w:val="000C7D7B"/>
    <w:rsid w:val="000D1BA5"/>
    <w:rsid w:val="000D595C"/>
    <w:rsid w:val="0010071F"/>
    <w:rsid w:val="00104410"/>
    <w:rsid w:val="001101F8"/>
    <w:rsid w:val="001112B3"/>
    <w:rsid w:val="00111E38"/>
    <w:rsid w:val="00124EA3"/>
    <w:rsid w:val="0012520F"/>
    <w:rsid w:val="001273DF"/>
    <w:rsid w:val="00127B51"/>
    <w:rsid w:val="001405B4"/>
    <w:rsid w:val="0014099C"/>
    <w:rsid w:val="00143CBA"/>
    <w:rsid w:val="00150A90"/>
    <w:rsid w:val="00151966"/>
    <w:rsid w:val="0016137A"/>
    <w:rsid w:val="0016345F"/>
    <w:rsid w:val="001635AC"/>
    <w:rsid w:val="00171908"/>
    <w:rsid w:val="00172F79"/>
    <w:rsid w:val="00180920"/>
    <w:rsid w:val="0018780F"/>
    <w:rsid w:val="001A2B61"/>
    <w:rsid w:val="001A34BA"/>
    <w:rsid w:val="001A3736"/>
    <w:rsid w:val="001B112B"/>
    <w:rsid w:val="001C3303"/>
    <w:rsid w:val="001F389A"/>
    <w:rsid w:val="001F6BB7"/>
    <w:rsid w:val="00204892"/>
    <w:rsid w:val="0021203E"/>
    <w:rsid w:val="00215A79"/>
    <w:rsid w:val="00235376"/>
    <w:rsid w:val="00235F9F"/>
    <w:rsid w:val="002402A0"/>
    <w:rsid w:val="00245D5E"/>
    <w:rsid w:val="002804A7"/>
    <w:rsid w:val="00286D48"/>
    <w:rsid w:val="00291294"/>
    <w:rsid w:val="00292300"/>
    <w:rsid w:val="00295850"/>
    <w:rsid w:val="002B02BA"/>
    <w:rsid w:val="002C2136"/>
    <w:rsid w:val="002C47BD"/>
    <w:rsid w:val="002D4B28"/>
    <w:rsid w:val="002E0A8B"/>
    <w:rsid w:val="002E4354"/>
    <w:rsid w:val="002E7B74"/>
    <w:rsid w:val="003119DF"/>
    <w:rsid w:val="003134EF"/>
    <w:rsid w:val="00323289"/>
    <w:rsid w:val="00332C17"/>
    <w:rsid w:val="00332D39"/>
    <w:rsid w:val="00334130"/>
    <w:rsid w:val="00335F3D"/>
    <w:rsid w:val="003428F7"/>
    <w:rsid w:val="00345A68"/>
    <w:rsid w:val="003472CD"/>
    <w:rsid w:val="00351637"/>
    <w:rsid w:val="00352F81"/>
    <w:rsid w:val="00356DB3"/>
    <w:rsid w:val="003930D8"/>
    <w:rsid w:val="003A4CC7"/>
    <w:rsid w:val="003B44AB"/>
    <w:rsid w:val="003B6EC3"/>
    <w:rsid w:val="003C204D"/>
    <w:rsid w:val="003C44D3"/>
    <w:rsid w:val="003C4CF7"/>
    <w:rsid w:val="003C5052"/>
    <w:rsid w:val="003D12C9"/>
    <w:rsid w:val="003E0F07"/>
    <w:rsid w:val="003E751A"/>
    <w:rsid w:val="00420C86"/>
    <w:rsid w:val="0043617D"/>
    <w:rsid w:val="00441040"/>
    <w:rsid w:val="0044501B"/>
    <w:rsid w:val="004525BC"/>
    <w:rsid w:val="004614E0"/>
    <w:rsid w:val="00480C1D"/>
    <w:rsid w:val="0048654D"/>
    <w:rsid w:val="004919F5"/>
    <w:rsid w:val="00492C9E"/>
    <w:rsid w:val="004A75D0"/>
    <w:rsid w:val="004A7BB3"/>
    <w:rsid w:val="004D00D0"/>
    <w:rsid w:val="004E6599"/>
    <w:rsid w:val="004E6E69"/>
    <w:rsid w:val="004F0546"/>
    <w:rsid w:val="004F19A6"/>
    <w:rsid w:val="00504CB3"/>
    <w:rsid w:val="005122EC"/>
    <w:rsid w:val="005159FD"/>
    <w:rsid w:val="00526899"/>
    <w:rsid w:val="00543216"/>
    <w:rsid w:val="0054467C"/>
    <w:rsid w:val="00561B6C"/>
    <w:rsid w:val="00572F71"/>
    <w:rsid w:val="00576EAB"/>
    <w:rsid w:val="005801C5"/>
    <w:rsid w:val="00581B94"/>
    <w:rsid w:val="00583FA1"/>
    <w:rsid w:val="00591DA4"/>
    <w:rsid w:val="00596284"/>
    <w:rsid w:val="005A4E17"/>
    <w:rsid w:val="005C3E79"/>
    <w:rsid w:val="005C4003"/>
    <w:rsid w:val="005C4763"/>
    <w:rsid w:val="005C785E"/>
    <w:rsid w:val="005D38B1"/>
    <w:rsid w:val="005E1A31"/>
    <w:rsid w:val="005E6141"/>
    <w:rsid w:val="005F1BFB"/>
    <w:rsid w:val="005F5E5B"/>
    <w:rsid w:val="006109AB"/>
    <w:rsid w:val="00616FF1"/>
    <w:rsid w:val="00620276"/>
    <w:rsid w:val="006219AB"/>
    <w:rsid w:val="00623C96"/>
    <w:rsid w:val="006305A4"/>
    <w:rsid w:val="0063076B"/>
    <w:rsid w:val="00633977"/>
    <w:rsid w:val="00635D11"/>
    <w:rsid w:val="00641E9D"/>
    <w:rsid w:val="00642A76"/>
    <w:rsid w:val="00643801"/>
    <w:rsid w:val="00643D72"/>
    <w:rsid w:val="00646184"/>
    <w:rsid w:val="00646F0C"/>
    <w:rsid w:val="006478B7"/>
    <w:rsid w:val="0065778F"/>
    <w:rsid w:val="0066157F"/>
    <w:rsid w:val="006642F7"/>
    <w:rsid w:val="00673A18"/>
    <w:rsid w:val="006868C5"/>
    <w:rsid w:val="00687DBE"/>
    <w:rsid w:val="00693144"/>
    <w:rsid w:val="006A422A"/>
    <w:rsid w:val="006C2378"/>
    <w:rsid w:val="006C2726"/>
    <w:rsid w:val="006C516B"/>
    <w:rsid w:val="006C5EDE"/>
    <w:rsid w:val="006D74AD"/>
    <w:rsid w:val="006E6BAB"/>
    <w:rsid w:val="006F7D3F"/>
    <w:rsid w:val="00706524"/>
    <w:rsid w:val="00715120"/>
    <w:rsid w:val="00744184"/>
    <w:rsid w:val="00745131"/>
    <w:rsid w:val="00745482"/>
    <w:rsid w:val="00753B2C"/>
    <w:rsid w:val="00756FF7"/>
    <w:rsid w:val="007664E0"/>
    <w:rsid w:val="0076657A"/>
    <w:rsid w:val="0077452C"/>
    <w:rsid w:val="007814CE"/>
    <w:rsid w:val="00793C6F"/>
    <w:rsid w:val="007A305D"/>
    <w:rsid w:val="007A7904"/>
    <w:rsid w:val="007B0C2D"/>
    <w:rsid w:val="007C1022"/>
    <w:rsid w:val="007E001B"/>
    <w:rsid w:val="007E0681"/>
    <w:rsid w:val="007E1BD3"/>
    <w:rsid w:val="008144E3"/>
    <w:rsid w:val="00821867"/>
    <w:rsid w:val="00821BDD"/>
    <w:rsid w:val="008251DD"/>
    <w:rsid w:val="00831CE0"/>
    <w:rsid w:val="00835C74"/>
    <w:rsid w:val="00847B05"/>
    <w:rsid w:val="00851662"/>
    <w:rsid w:val="008521A9"/>
    <w:rsid w:val="008530F8"/>
    <w:rsid w:val="00854760"/>
    <w:rsid w:val="008715AF"/>
    <w:rsid w:val="0087208C"/>
    <w:rsid w:val="00877625"/>
    <w:rsid w:val="008821BB"/>
    <w:rsid w:val="00884D76"/>
    <w:rsid w:val="008857C0"/>
    <w:rsid w:val="008A4150"/>
    <w:rsid w:val="008B5F7E"/>
    <w:rsid w:val="008C4523"/>
    <w:rsid w:val="008D030E"/>
    <w:rsid w:val="008D72FF"/>
    <w:rsid w:val="008E2866"/>
    <w:rsid w:val="008F0AEA"/>
    <w:rsid w:val="008F26BB"/>
    <w:rsid w:val="009079DB"/>
    <w:rsid w:val="00924A70"/>
    <w:rsid w:val="00927838"/>
    <w:rsid w:val="0093789E"/>
    <w:rsid w:val="00945846"/>
    <w:rsid w:val="00945F2D"/>
    <w:rsid w:val="00946B13"/>
    <w:rsid w:val="00955CC7"/>
    <w:rsid w:val="00960420"/>
    <w:rsid w:val="00970406"/>
    <w:rsid w:val="00983CA7"/>
    <w:rsid w:val="009873DD"/>
    <w:rsid w:val="009A2BC4"/>
    <w:rsid w:val="009A54F9"/>
    <w:rsid w:val="009A724D"/>
    <w:rsid w:val="009B6096"/>
    <w:rsid w:val="009C481B"/>
    <w:rsid w:val="009C4F44"/>
    <w:rsid w:val="009D0CE2"/>
    <w:rsid w:val="009D2329"/>
    <w:rsid w:val="009E2073"/>
    <w:rsid w:val="009E583D"/>
    <w:rsid w:val="009F044D"/>
    <w:rsid w:val="009F3955"/>
    <w:rsid w:val="00A00E19"/>
    <w:rsid w:val="00A02276"/>
    <w:rsid w:val="00A03755"/>
    <w:rsid w:val="00A1109B"/>
    <w:rsid w:val="00A412A3"/>
    <w:rsid w:val="00A41E02"/>
    <w:rsid w:val="00A43200"/>
    <w:rsid w:val="00A618EE"/>
    <w:rsid w:val="00A6342D"/>
    <w:rsid w:val="00A9216E"/>
    <w:rsid w:val="00A93683"/>
    <w:rsid w:val="00AA1221"/>
    <w:rsid w:val="00AA7D94"/>
    <w:rsid w:val="00AB1053"/>
    <w:rsid w:val="00AB7EF0"/>
    <w:rsid w:val="00AC2D47"/>
    <w:rsid w:val="00AD3A7C"/>
    <w:rsid w:val="00AD5022"/>
    <w:rsid w:val="00AE2203"/>
    <w:rsid w:val="00AE2BA9"/>
    <w:rsid w:val="00AF11E5"/>
    <w:rsid w:val="00AF2CF9"/>
    <w:rsid w:val="00B123EC"/>
    <w:rsid w:val="00B13E8E"/>
    <w:rsid w:val="00B45703"/>
    <w:rsid w:val="00B57A96"/>
    <w:rsid w:val="00B65F9B"/>
    <w:rsid w:val="00B702CB"/>
    <w:rsid w:val="00B743FD"/>
    <w:rsid w:val="00B844EB"/>
    <w:rsid w:val="00B87C14"/>
    <w:rsid w:val="00B94B61"/>
    <w:rsid w:val="00BA5E84"/>
    <w:rsid w:val="00BC5084"/>
    <w:rsid w:val="00BC5D68"/>
    <w:rsid w:val="00BC6BAC"/>
    <w:rsid w:val="00BC6C76"/>
    <w:rsid w:val="00BD1BD9"/>
    <w:rsid w:val="00BE28E3"/>
    <w:rsid w:val="00BE4246"/>
    <w:rsid w:val="00BF0F0D"/>
    <w:rsid w:val="00BF2B1B"/>
    <w:rsid w:val="00BF5305"/>
    <w:rsid w:val="00C100AF"/>
    <w:rsid w:val="00C10A72"/>
    <w:rsid w:val="00C10D50"/>
    <w:rsid w:val="00C11C04"/>
    <w:rsid w:val="00C14D9E"/>
    <w:rsid w:val="00C21698"/>
    <w:rsid w:val="00C320D0"/>
    <w:rsid w:val="00C33F85"/>
    <w:rsid w:val="00C35EE3"/>
    <w:rsid w:val="00C62714"/>
    <w:rsid w:val="00C630FD"/>
    <w:rsid w:val="00C668E4"/>
    <w:rsid w:val="00C67570"/>
    <w:rsid w:val="00C8075C"/>
    <w:rsid w:val="00C81DCD"/>
    <w:rsid w:val="00C832E7"/>
    <w:rsid w:val="00C8692F"/>
    <w:rsid w:val="00C86C04"/>
    <w:rsid w:val="00C90CE7"/>
    <w:rsid w:val="00CA1202"/>
    <w:rsid w:val="00CB2105"/>
    <w:rsid w:val="00CB5F4D"/>
    <w:rsid w:val="00CD020D"/>
    <w:rsid w:val="00CD373A"/>
    <w:rsid w:val="00CE3A3E"/>
    <w:rsid w:val="00CE44F6"/>
    <w:rsid w:val="00D02F6C"/>
    <w:rsid w:val="00D07B94"/>
    <w:rsid w:val="00D228B5"/>
    <w:rsid w:val="00D322F3"/>
    <w:rsid w:val="00D32798"/>
    <w:rsid w:val="00D37AF5"/>
    <w:rsid w:val="00D42293"/>
    <w:rsid w:val="00D525DF"/>
    <w:rsid w:val="00D623C6"/>
    <w:rsid w:val="00D63832"/>
    <w:rsid w:val="00D70D7E"/>
    <w:rsid w:val="00D73C54"/>
    <w:rsid w:val="00D80C61"/>
    <w:rsid w:val="00D82A42"/>
    <w:rsid w:val="00D90669"/>
    <w:rsid w:val="00D95A45"/>
    <w:rsid w:val="00D965E8"/>
    <w:rsid w:val="00D97F97"/>
    <w:rsid w:val="00DA007A"/>
    <w:rsid w:val="00DA0089"/>
    <w:rsid w:val="00DA3E4F"/>
    <w:rsid w:val="00DB6510"/>
    <w:rsid w:val="00DC3A5E"/>
    <w:rsid w:val="00DD6C76"/>
    <w:rsid w:val="00DE48D0"/>
    <w:rsid w:val="00DE6270"/>
    <w:rsid w:val="00DE70AB"/>
    <w:rsid w:val="00E030C9"/>
    <w:rsid w:val="00E03507"/>
    <w:rsid w:val="00E03FB1"/>
    <w:rsid w:val="00E060A7"/>
    <w:rsid w:val="00E153EB"/>
    <w:rsid w:val="00E3509F"/>
    <w:rsid w:val="00E41104"/>
    <w:rsid w:val="00E52150"/>
    <w:rsid w:val="00E63483"/>
    <w:rsid w:val="00E7066D"/>
    <w:rsid w:val="00E73EC5"/>
    <w:rsid w:val="00E80F4E"/>
    <w:rsid w:val="00E86693"/>
    <w:rsid w:val="00E86A4D"/>
    <w:rsid w:val="00E86BAE"/>
    <w:rsid w:val="00E90C89"/>
    <w:rsid w:val="00E93BCF"/>
    <w:rsid w:val="00E96BDE"/>
    <w:rsid w:val="00EA7A67"/>
    <w:rsid w:val="00EB112C"/>
    <w:rsid w:val="00EB6E39"/>
    <w:rsid w:val="00ED3AD9"/>
    <w:rsid w:val="00EE049E"/>
    <w:rsid w:val="00EE1141"/>
    <w:rsid w:val="00EF18F4"/>
    <w:rsid w:val="00F0579E"/>
    <w:rsid w:val="00F30C1E"/>
    <w:rsid w:val="00F36D90"/>
    <w:rsid w:val="00F43C2D"/>
    <w:rsid w:val="00F460F2"/>
    <w:rsid w:val="00F51E2A"/>
    <w:rsid w:val="00F57951"/>
    <w:rsid w:val="00F60127"/>
    <w:rsid w:val="00F61E8B"/>
    <w:rsid w:val="00F878C9"/>
    <w:rsid w:val="00F91D2D"/>
    <w:rsid w:val="00F92689"/>
    <w:rsid w:val="00F959DC"/>
    <w:rsid w:val="00FA0B5B"/>
    <w:rsid w:val="00FA1269"/>
    <w:rsid w:val="00FA22EB"/>
    <w:rsid w:val="00FA33C4"/>
    <w:rsid w:val="00FB31DD"/>
    <w:rsid w:val="00FC39EC"/>
    <w:rsid w:val="00FC5279"/>
    <w:rsid w:val="00FC672A"/>
    <w:rsid w:val="00FC6B61"/>
    <w:rsid w:val="00FC70E0"/>
    <w:rsid w:val="00FC721D"/>
    <w:rsid w:val="00FE05C9"/>
    <w:rsid w:val="00FE208F"/>
    <w:rsid w:val="00FF1EC3"/>
    <w:rsid w:val="00FF419B"/>
    <w:rsid w:val="4D97A750"/>
    <w:rsid w:val="6EAFE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4152D"/>
  <w15:chartTrackingRefBased/>
  <w15:docId w15:val="{4FDEF98B-79B5-4492-94C5-0486D98B5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E1A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E1A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E1A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E1A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E1A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E1A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E1A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E1A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E1A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E1A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E1A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E1A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E1A31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E1A31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E1A3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E1A3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E1A3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E1A3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E1A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E1A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E1A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E1A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E1A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E1A3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E1A3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E1A3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E1A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E1A31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E1A31"/>
    <w:rPr>
      <w:b/>
      <w:bCs/>
      <w:smallCaps/>
      <w:color w:val="0F4761" w:themeColor="accent1" w:themeShade="BF"/>
      <w:spacing w:val="5"/>
    </w:rPr>
  </w:style>
  <w:style w:type="paragraph" w:styleId="Vahedeta">
    <w:name w:val="No Spacing"/>
    <w:uiPriority w:val="1"/>
    <w:qFormat/>
    <w:rsid w:val="005E1A31"/>
    <w:pPr>
      <w:spacing w:after="0" w:line="240" w:lineRule="auto"/>
    </w:pPr>
  </w:style>
  <w:style w:type="paragraph" w:customStyle="1" w:styleId="normitehnilisedmrkusedliguvahega">
    <w:name w:val="normitehnilised märkused lõiguvahega"/>
    <w:basedOn w:val="Normaallaad"/>
    <w:uiPriority w:val="2"/>
    <w:qFormat/>
    <w:rsid w:val="00FC39EC"/>
    <w:pPr>
      <w:suppressAutoHyphens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styleId="Kommentaariviide">
    <w:name w:val="annotation reference"/>
    <w:basedOn w:val="Liguvaikefont"/>
    <w:uiPriority w:val="99"/>
    <w:semiHidden/>
    <w:rsid w:val="00FC39E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FC39EC"/>
    <w:pPr>
      <w:spacing w:after="0" w:line="240" w:lineRule="auto"/>
      <w:jc w:val="both"/>
    </w:pPr>
    <w:rPr>
      <w:rFonts w:ascii="Times New Roman" w:hAnsi="Times New Roman"/>
      <w:kern w:val="0"/>
      <w:sz w:val="20"/>
      <w:szCs w:val="20"/>
      <w14:ligatures w14:val="none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FC39EC"/>
    <w:rPr>
      <w:rFonts w:ascii="Times New Roman" w:hAnsi="Times New Roman"/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6342D"/>
    <w:pPr>
      <w:spacing w:after="160"/>
      <w:jc w:val="left"/>
    </w:pPr>
    <w:rPr>
      <w:rFonts w:asciiTheme="minorHAnsi" w:hAnsiTheme="minorHAnsi"/>
      <w:b/>
      <w:bCs/>
      <w:kern w:val="2"/>
      <w14:ligatures w14:val="standardContextual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6342D"/>
    <w:rPr>
      <w:rFonts w:ascii="Times New Roman" w:hAnsi="Times New Roman"/>
      <w:b/>
      <w:bCs/>
      <w:kern w:val="0"/>
      <w:sz w:val="20"/>
      <w:szCs w:val="20"/>
      <w14:ligatures w14:val="none"/>
    </w:rPr>
  </w:style>
  <w:style w:type="character" w:styleId="Hperlink">
    <w:name w:val="Hyperlink"/>
    <w:basedOn w:val="Liguvaikefont"/>
    <w:uiPriority w:val="99"/>
    <w:unhideWhenUsed/>
    <w:rsid w:val="00847B05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47B05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492C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2244e8f1a4ab10c81a29a76654b4211f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2fe41b861918e6a5662e8cbedc626da3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E011CC-F9F7-4033-A8A1-630E9602F8B8}">
  <ds:schemaRefs>
    <ds:schemaRef ds:uri="http://schemas.microsoft.com/office/2006/metadata/properties"/>
    <ds:schemaRef ds:uri="http://schemas.microsoft.com/office/infopath/2007/PartnerControls"/>
    <ds:schemaRef ds:uri="e293f50e-b80d-400a-80a1-6226c80ebbbb"/>
    <ds:schemaRef ds:uri="c8ae1d7c-2bd3-44b1-9ec8-2a84712b19ec"/>
  </ds:schemaRefs>
</ds:datastoreItem>
</file>

<file path=customXml/itemProps2.xml><?xml version="1.0" encoding="utf-8"?>
<ds:datastoreItem xmlns:ds="http://schemas.openxmlformats.org/officeDocument/2006/customXml" ds:itemID="{18E00E7D-48AC-4A16-B1A6-BB490414F2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BBD417-D8E6-4828-9AF6-C11B99240A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e1d7c-2bd3-44b1-9ec8-2a84712b19ec"/>
    <ds:schemaRef ds:uri="e293f50e-b80d-400a-80a1-6226c80e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688</Words>
  <Characters>3991</Characters>
  <Application>Microsoft Office Word</Application>
  <DocSecurity>0</DocSecurity>
  <Lines>33</Lines>
  <Paragraphs>9</Paragraphs>
  <ScaleCrop>false</ScaleCrop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Ragnar Kass - MKM</dc:creator>
  <cp:keywords/>
  <dc:description/>
  <cp:lastModifiedBy>Maria Sults - JUSTDIGI</cp:lastModifiedBy>
  <cp:revision>17</cp:revision>
  <dcterms:created xsi:type="dcterms:W3CDTF">2026-02-16T13:07:00Z</dcterms:created>
  <dcterms:modified xsi:type="dcterms:W3CDTF">2026-02-26T15:55:00Z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2025-09-05T09:00:40Z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52e52f95-0ab3-4124-9e0f-acadb8f0b55f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0x0101003E579B56BAECA84AA24CE2339784D7AE</vt:lpwstr>
  </property>
  <property fmtid="{D5CDD505-2E9C-101B-9397-08002B2CF9AE}" pid="11" name="MediaServiceImageTags">
    <vt:lpwstr/>
  </property>
</Properties>
</file>